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142AF" w14:textId="77777777" w:rsidR="004F22B1" w:rsidRPr="005D048B" w:rsidRDefault="004F22B1" w:rsidP="004F22B1">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Pr>
          <w:rFonts w:asciiTheme="minorHAnsi" w:hAnsiTheme="minorHAnsi" w:cs="Arial"/>
          <w:sz w:val="40"/>
          <w:lang w:val="fr-BE"/>
        </w:rPr>
        <w:t xml:space="preserve"> / RFC-</w:t>
      </w:r>
      <w:r w:rsidRPr="00E37422">
        <w:rPr>
          <w:rFonts w:asciiTheme="minorHAnsi" w:hAnsiTheme="minorHAnsi" w:cs="Arial"/>
          <w:sz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62BE3588" w:rsidR="00CE056E" w:rsidRPr="00402055" w:rsidRDefault="004F22B1" w:rsidP="004F22B1">
            <w:pPr>
              <w:pStyle w:val="HTMLPreformatted"/>
              <w:spacing w:before="40" w:line="225" w:lineRule="atLeast"/>
              <w:rPr>
                <w:rFonts w:asciiTheme="minorHAnsi" w:hAnsiTheme="minorHAnsi" w:cs="Arial"/>
                <w:sz w:val="22"/>
                <w:szCs w:val="22"/>
                <w:lang w:val="en-GB"/>
              </w:rPr>
            </w:pPr>
            <w:r w:rsidRPr="006437C8">
              <w:rPr>
                <w:rFonts w:asciiTheme="minorHAnsi" w:hAnsiTheme="minorHAnsi" w:cs="Arial"/>
                <w:b/>
                <w:sz w:val="22"/>
                <w:szCs w:val="22"/>
                <w:lang w:val="en-GB"/>
              </w:rPr>
              <w:t>RFC_NCTS_01</w:t>
            </w:r>
            <w:r>
              <w:rPr>
                <w:rFonts w:asciiTheme="minorHAnsi" w:hAnsiTheme="minorHAnsi" w:cs="Arial"/>
                <w:b/>
                <w:sz w:val="22"/>
                <w:szCs w:val="22"/>
                <w:lang w:val="en-GB"/>
              </w:rPr>
              <w:t>14</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891486" w:rsidRPr="00891486">
              <w:rPr>
                <w:rFonts w:asciiTheme="minorHAnsi" w:hAnsiTheme="minorHAnsi" w:cs="Arial"/>
                <w:sz w:val="22"/>
                <w:szCs w:val="22"/>
                <w:lang w:val="en-GB"/>
              </w:rPr>
              <w:t>54083</w:t>
            </w:r>
            <w:r>
              <w:rPr>
                <w:rFonts w:asciiTheme="minorHAnsi" w:hAnsiTheme="minorHAnsi" w:cs="Arial"/>
                <w:sz w:val="22"/>
                <w:szCs w:val="22"/>
                <w:lang w:val="en-GB"/>
              </w:rPr>
              <w:t>)</w:t>
            </w:r>
          </w:p>
        </w:tc>
      </w:tr>
      <w:tr w:rsidR="00FE4EC9" w:rsidRPr="00D05C1C"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4CBE6EFF" w:rsidR="00FE4EC9" w:rsidRPr="00C44ECF" w:rsidRDefault="0057254F" w:rsidP="00D140AB">
            <w:pPr>
              <w:pStyle w:val="HTMLPreformatted"/>
              <w:spacing w:before="40" w:line="225" w:lineRule="atLeast"/>
              <w:rPr>
                <w:rFonts w:asciiTheme="minorHAnsi" w:hAnsiTheme="minorHAnsi" w:cs="Arial"/>
                <w:sz w:val="22"/>
                <w:szCs w:val="22"/>
              </w:rPr>
            </w:pPr>
            <w:r w:rsidRPr="0057254F">
              <w:rPr>
                <w:rFonts w:asciiTheme="minorHAnsi" w:hAnsiTheme="minorHAnsi" w:cs="Arial"/>
                <w:sz w:val="22"/>
                <w:szCs w:val="22"/>
                <w:lang w:val="de-DE"/>
              </w:rPr>
              <w:t>IM372963</w:t>
            </w:r>
            <w:r>
              <w:rPr>
                <w:rFonts w:asciiTheme="minorHAnsi" w:hAnsiTheme="minorHAnsi" w:cs="Arial"/>
                <w:sz w:val="22"/>
                <w:szCs w:val="22"/>
                <w:lang w:val="de-DE"/>
              </w:rPr>
              <w:t xml:space="preserve">, </w:t>
            </w:r>
            <w:r w:rsidR="00891486" w:rsidRPr="00D05C1C">
              <w:rPr>
                <w:rFonts w:asciiTheme="minorHAnsi" w:hAnsiTheme="minorHAnsi" w:cs="Arial"/>
                <w:sz w:val="22"/>
                <w:szCs w:val="22"/>
                <w:lang w:val="de-DE"/>
              </w:rPr>
              <w:t>IM441694, IM430666</w:t>
            </w:r>
            <w:r w:rsidR="00165F0F" w:rsidRPr="00D05C1C">
              <w:rPr>
                <w:rFonts w:asciiTheme="minorHAnsi" w:hAnsiTheme="minorHAnsi" w:cs="Arial"/>
                <w:sz w:val="22"/>
                <w:szCs w:val="22"/>
                <w:lang w:val="de-DE"/>
              </w:rPr>
              <w:t xml:space="preserve">, </w:t>
            </w:r>
            <w:r w:rsidR="006F35D5" w:rsidRPr="00D05C1C">
              <w:rPr>
                <w:rFonts w:asciiTheme="minorHAnsi" w:hAnsiTheme="minorHAnsi" w:cs="Arial"/>
                <w:sz w:val="22"/>
                <w:szCs w:val="22"/>
                <w:lang w:val="de-DE"/>
              </w:rPr>
              <w:t xml:space="preserve">IM425399, </w:t>
            </w:r>
            <w:r w:rsidR="00165F0F" w:rsidRPr="00D05C1C">
              <w:rPr>
                <w:rFonts w:asciiTheme="minorHAnsi" w:hAnsiTheme="minorHAnsi" w:cs="Arial"/>
                <w:sz w:val="22"/>
                <w:szCs w:val="22"/>
                <w:lang w:val="de-DE"/>
              </w:rPr>
              <w:t>IM423745</w:t>
            </w:r>
            <w:r w:rsidR="006F35D5" w:rsidRPr="00D05C1C">
              <w:rPr>
                <w:rFonts w:asciiTheme="minorHAnsi" w:hAnsiTheme="minorHAnsi" w:cs="Arial"/>
                <w:sz w:val="22"/>
                <w:szCs w:val="22"/>
                <w:lang w:val="de-DE"/>
              </w:rPr>
              <w:t>, IM425585</w:t>
            </w:r>
            <w:r w:rsidR="00865073">
              <w:rPr>
                <w:rFonts w:asciiTheme="minorHAnsi" w:hAnsiTheme="minorHAnsi" w:cs="Arial"/>
                <w:sz w:val="22"/>
                <w:szCs w:val="22"/>
                <w:lang w:val="de-DE"/>
              </w:rPr>
              <w:t xml:space="preserve">, </w:t>
            </w:r>
            <w:r w:rsidR="00EE581C" w:rsidRPr="00D05C1C">
              <w:rPr>
                <w:rFonts w:asciiTheme="minorHAnsi" w:hAnsiTheme="minorHAnsi" w:cs="Arial"/>
                <w:sz w:val="22"/>
                <w:szCs w:val="22"/>
                <w:lang w:val="de-DE"/>
              </w:rPr>
              <w:t>IM456710</w:t>
            </w:r>
            <w:r w:rsidR="00865073">
              <w:rPr>
                <w:rFonts w:asciiTheme="minorHAnsi" w:hAnsiTheme="minorHAnsi" w:cs="Arial"/>
                <w:sz w:val="22"/>
                <w:szCs w:val="22"/>
                <w:lang w:val="de-DE"/>
              </w:rPr>
              <w:t xml:space="preserve">, </w:t>
            </w:r>
            <w:r w:rsidR="00865073" w:rsidRPr="00865073">
              <w:rPr>
                <w:rFonts w:asciiTheme="minorHAnsi" w:hAnsiTheme="minorHAnsi" w:cs="Arial"/>
                <w:sz w:val="22"/>
                <w:szCs w:val="22"/>
                <w:lang w:val="de-DE"/>
              </w:rPr>
              <w:t>IM486925</w:t>
            </w:r>
            <w:r w:rsidR="004347E5">
              <w:rPr>
                <w:rFonts w:asciiTheme="minorHAnsi" w:hAnsiTheme="minorHAnsi" w:cs="Arial"/>
                <w:sz w:val="22"/>
                <w:szCs w:val="22"/>
                <w:lang w:val="de-DE"/>
              </w:rPr>
              <w:t xml:space="preserve">, </w:t>
            </w:r>
            <w:r w:rsidR="00843241" w:rsidRPr="00843241">
              <w:rPr>
                <w:rFonts w:asciiTheme="minorHAnsi" w:hAnsiTheme="minorHAnsi" w:cs="Arial"/>
                <w:sz w:val="22"/>
                <w:szCs w:val="22"/>
                <w:lang w:val="de-DE"/>
              </w:rPr>
              <w:t>IM489749</w:t>
            </w:r>
            <w:r w:rsidR="00843241">
              <w:rPr>
                <w:rFonts w:asciiTheme="minorHAnsi" w:hAnsiTheme="minorHAnsi" w:cs="Arial"/>
                <w:sz w:val="22"/>
                <w:szCs w:val="22"/>
                <w:lang w:val="de-DE"/>
              </w:rPr>
              <w:t xml:space="preserve">, </w:t>
            </w:r>
            <w:r w:rsidR="0072270E" w:rsidRPr="0072270E">
              <w:rPr>
                <w:rFonts w:asciiTheme="minorHAnsi" w:hAnsiTheme="minorHAnsi" w:cs="Arial"/>
                <w:sz w:val="22"/>
                <w:szCs w:val="22"/>
                <w:lang w:val="de-DE"/>
              </w:rPr>
              <w:t>IM490689</w:t>
            </w:r>
            <w:r w:rsidR="007D5C43">
              <w:rPr>
                <w:rFonts w:asciiTheme="minorHAnsi" w:hAnsiTheme="minorHAnsi" w:cs="Arial"/>
                <w:sz w:val="22"/>
                <w:szCs w:val="22"/>
                <w:lang w:val="de-DE"/>
              </w:rPr>
              <w:t xml:space="preserve">, </w:t>
            </w:r>
            <w:r w:rsidR="007D5C43" w:rsidRPr="007D5C43">
              <w:rPr>
                <w:rFonts w:asciiTheme="minorHAnsi" w:hAnsiTheme="minorHAnsi" w:cs="Arial"/>
                <w:sz w:val="22"/>
                <w:szCs w:val="22"/>
                <w:lang w:val="de-DE"/>
              </w:rPr>
              <w:t>IM491973</w:t>
            </w:r>
            <w:r w:rsidR="00C34218">
              <w:rPr>
                <w:rFonts w:asciiTheme="minorHAnsi" w:hAnsiTheme="minorHAnsi" w:cs="Arial"/>
                <w:sz w:val="22"/>
                <w:szCs w:val="22"/>
                <w:lang w:val="de-DE"/>
              </w:rPr>
              <w:t xml:space="preserve">, </w:t>
            </w:r>
            <w:r w:rsidR="00C34218" w:rsidRPr="00C34218">
              <w:rPr>
                <w:rFonts w:asciiTheme="minorHAnsi" w:hAnsiTheme="minorHAnsi" w:cs="Arial"/>
                <w:sz w:val="22"/>
                <w:szCs w:val="22"/>
                <w:lang w:val="de-DE"/>
              </w:rPr>
              <w:t>IM492168</w:t>
            </w:r>
            <w:r w:rsidR="00C44ECF">
              <w:rPr>
                <w:rFonts w:asciiTheme="minorHAnsi" w:hAnsiTheme="minorHAnsi" w:cs="Arial"/>
                <w:sz w:val="22"/>
                <w:szCs w:val="22"/>
                <w:lang w:val="de-DE"/>
              </w:rPr>
              <w:t xml:space="preserve">, </w:t>
            </w:r>
            <w:r w:rsidR="004347E5" w:rsidRPr="004347E5">
              <w:rPr>
                <w:rFonts w:asciiTheme="minorHAnsi" w:hAnsiTheme="minorHAnsi" w:cs="Arial"/>
                <w:sz w:val="22"/>
                <w:szCs w:val="22"/>
                <w:lang w:val="de-DE"/>
              </w:rPr>
              <w:t>IM492211</w:t>
            </w:r>
            <w:r w:rsidR="00C44ECF">
              <w:rPr>
                <w:rFonts w:asciiTheme="minorHAnsi" w:hAnsiTheme="minorHAnsi" w:cs="Arial"/>
                <w:sz w:val="22"/>
                <w:szCs w:val="22"/>
                <w:lang w:val="de-DE"/>
              </w:rPr>
              <w:t xml:space="preserve"> and </w:t>
            </w:r>
            <w:r w:rsidR="00C44ECF" w:rsidRPr="00C44ECF">
              <w:rPr>
                <w:rFonts w:asciiTheme="minorHAnsi" w:hAnsiTheme="minorHAnsi" w:cs="Arial"/>
                <w:sz w:val="22"/>
                <w:szCs w:val="22"/>
                <w:lang w:val="de-DE"/>
              </w:rPr>
              <w:t>IM493893</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1D396D22"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NA-AT</w:t>
            </w:r>
            <w:r>
              <w:rPr>
                <w:rFonts w:asciiTheme="minorHAnsi" w:hAnsiTheme="minorHAnsi" w:cs="Arial"/>
                <w:sz w:val="22"/>
                <w:szCs w:val="22"/>
                <w:lang w:eastAsia="x-none"/>
              </w:rPr>
              <w:t xml:space="preserve">, </w:t>
            </w:r>
            <w:r w:rsidR="00891486" w:rsidRPr="00891486">
              <w:rPr>
                <w:rFonts w:asciiTheme="minorHAnsi" w:hAnsiTheme="minorHAnsi" w:cs="Arial"/>
                <w:sz w:val="22"/>
                <w:szCs w:val="22"/>
                <w:lang w:eastAsia="x-none"/>
              </w:rPr>
              <w:t>NA-BE</w:t>
            </w:r>
            <w:r>
              <w:rPr>
                <w:rFonts w:asciiTheme="minorHAnsi" w:hAnsiTheme="minorHAnsi" w:cs="Arial"/>
                <w:sz w:val="22"/>
                <w:szCs w:val="22"/>
                <w:lang w:eastAsia="x-none"/>
              </w:rPr>
              <w:t xml:space="preserve">, </w:t>
            </w:r>
            <w:r w:rsidR="009A4C95">
              <w:rPr>
                <w:rFonts w:asciiTheme="minorHAnsi" w:hAnsiTheme="minorHAnsi" w:cs="Arial"/>
                <w:sz w:val="22"/>
                <w:szCs w:val="22"/>
                <w:lang w:eastAsia="x-none"/>
              </w:rPr>
              <w:t xml:space="preserve">NA-DE, </w:t>
            </w:r>
            <w:r w:rsidR="006F35D5" w:rsidRPr="006F35D5">
              <w:rPr>
                <w:rFonts w:asciiTheme="minorHAnsi" w:hAnsiTheme="minorHAnsi" w:cs="Arial"/>
                <w:sz w:val="22"/>
                <w:szCs w:val="22"/>
                <w:lang w:eastAsia="x-none"/>
              </w:rPr>
              <w:t>ITSM3 TES</w:t>
            </w:r>
            <w:r w:rsidR="006F35D5">
              <w:rPr>
                <w:rFonts w:asciiTheme="minorHAnsi" w:hAnsiTheme="minorHAnsi" w:cs="Arial"/>
                <w:sz w:val="22"/>
                <w:szCs w:val="22"/>
                <w:lang w:eastAsia="x-none"/>
              </w:rPr>
              <w:t xml:space="preserve">, </w:t>
            </w:r>
            <w:r>
              <w:rPr>
                <w:rFonts w:asciiTheme="minorHAnsi" w:hAnsiTheme="minorHAnsi" w:cs="Arial"/>
                <w:sz w:val="22"/>
                <w:szCs w:val="22"/>
                <w:lang w:eastAsia="x-none"/>
              </w:rPr>
              <w:t>TAXUD/B3</w:t>
            </w:r>
            <w:r w:rsidR="006F35D5">
              <w:rPr>
                <w:rFonts w:asciiTheme="minorHAnsi" w:hAnsiTheme="minorHAnsi" w:cs="Arial"/>
                <w:sz w:val="22"/>
                <w:szCs w:val="22"/>
                <w:lang w:eastAsia="x-none"/>
              </w:rPr>
              <w:t xml:space="preserve"> </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28EC1E86" w:rsidR="00CE056E" w:rsidRPr="00402055" w:rsidRDefault="004F22B1" w:rsidP="001A21B8">
            <w:pPr>
              <w:rPr>
                <w:rFonts w:asciiTheme="minorHAnsi" w:hAnsiTheme="minorHAnsi" w:cs="Arial"/>
                <w:b/>
                <w:bCs/>
                <w:sz w:val="22"/>
                <w:szCs w:val="22"/>
              </w:rPr>
            </w:pPr>
            <w:r>
              <w:rPr>
                <w:rFonts w:asciiTheme="minorHAnsi" w:hAnsiTheme="minorHAnsi" w:cs="Arial"/>
                <w:sz w:val="22"/>
                <w:szCs w:val="22"/>
              </w:rPr>
              <w:t>NCTS-P5 (DDNTA-5.14.1-v1.00 Main Document</w:t>
            </w:r>
            <w:r w:rsidR="004A59AD">
              <w:rPr>
                <w:rFonts w:asciiTheme="minorHAnsi" w:hAnsiTheme="minorHAnsi" w:cs="Arial"/>
                <w:sz w:val="22"/>
                <w:szCs w:val="22"/>
              </w:rPr>
              <w:t xml:space="preserve"> &amp; Appendix N</w:t>
            </w:r>
            <w:r>
              <w:rPr>
                <w:rFonts w:asciiTheme="minorHAnsi" w:hAnsiTheme="minorHAnsi" w:cs="Arial"/>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4F22B1">
        <w:trPr>
          <w:trHeight w:val="1408"/>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48C398AD"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65pt;height:22.6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35pt;height:22.6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4F22B1">
              <w:trPr>
                <w:trHeight w:val="373"/>
              </w:trPr>
              <w:tc>
                <w:tcPr>
                  <w:tcW w:w="6573" w:type="dxa"/>
                </w:tcPr>
                <w:p w14:paraId="2D944FE3" w14:textId="258E8143"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588991A5" w14:textId="77777777" w:rsidR="004F22B1" w:rsidRPr="00074158" w:rsidRDefault="004F22B1" w:rsidP="004F22B1">
      <w:pPr>
        <w:rPr>
          <w:rFonts w:asciiTheme="minorHAnsi" w:hAnsiTheme="minorHAnsi" w:cs="Arial"/>
        </w:rPr>
      </w:pPr>
      <w:r w:rsidRPr="00074158">
        <w:rPr>
          <w:rFonts w:asciiTheme="minorHAnsi" w:hAnsiTheme="minorHAnsi" w:cs="Arial"/>
          <w:b/>
          <w:bCs/>
          <w:i/>
          <w:iCs/>
          <w:color w:val="5C5C5C"/>
          <w:sz w:val="28"/>
          <w:szCs w:val="28"/>
        </w:rPr>
        <w:t xml:space="preserve">Change </w:t>
      </w:r>
      <w:r>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394E2AFC" w:rsidR="0046158E" w:rsidRPr="00074158" w:rsidRDefault="004F22B1" w:rsidP="004F22B1">
            <w:pPr>
              <w:rPr>
                <w:rFonts w:asciiTheme="minorHAnsi" w:hAnsiTheme="minorHAnsi" w:cs="Arial"/>
                <w:b/>
                <w:color w:val="0070C0"/>
                <w:sz w:val="22"/>
                <w:szCs w:val="22"/>
              </w:rPr>
            </w:pPr>
            <w:r w:rsidRPr="009E4707">
              <w:rPr>
                <w:rFonts w:asciiTheme="minorHAnsi" w:hAnsiTheme="minorHAnsi" w:cs="Arial"/>
                <w:b/>
                <w:color w:val="0070C0"/>
                <w:sz w:val="22"/>
                <w:szCs w:val="22"/>
              </w:rPr>
              <w:t>DDNTA</w:t>
            </w:r>
            <w:r>
              <w:rPr>
                <w:rFonts w:asciiTheme="minorHAnsi" w:hAnsiTheme="minorHAnsi" w:cs="Arial"/>
                <w:b/>
                <w:color w:val="0070C0"/>
                <w:sz w:val="22"/>
                <w:szCs w:val="22"/>
              </w:rPr>
              <w:t>-</w:t>
            </w:r>
            <w:r w:rsidRPr="009E4707">
              <w:rPr>
                <w:rFonts w:asciiTheme="minorHAnsi" w:hAnsiTheme="minorHAnsi" w:cs="Arial"/>
                <w:b/>
                <w:color w:val="0070C0"/>
                <w:sz w:val="22"/>
                <w:szCs w:val="22"/>
              </w:rPr>
              <w:t>5.14.</w:t>
            </w:r>
            <w:r>
              <w:rPr>
                <w:rFonts w:asciiTheme="minorHAnsi" w:hAnsiTheme="minorHAnsi" w:cs="Arial"/>
                <w:b/>
                <w:color w:val="0070C0"/>
                <w:sz w:val="22"/>
                <w:szCs w:val="22"/>
              </w:rPr>
              <w:t>1-v1.00</w:t>
            </w:r>
            <w:r w:rsidRPr="009E4707">
              <w:rPr>
                <w:rFonts w:asciiTheme="minorHAnsi" w:hAnsiTheme="minorHAnsi" w:cs="Arial"/>
                <w:b/>
                <w:color w:val="0070C0"/>
                <w:sz w:val="22"/>
                <w:szCs w:val="22"/>
              </w:rPr>
              <w:t xml:space="preserve"> </w:t>
            </w:r>
            <w:r>
              <w:rPr>
                <w:rFonts w:asciiTheme="minorHAnsi" w:hAnsiTheme="minorHAnsi" w:cs="Arial"/>
                <w:b/>
                <w:color w:val="0070C0"/>
                <w:sz w:val="22"/>
                <w:szCs w:val="22"/>
              </w:rPr>
              <w:t>(</w:t>
            </w:r>
            <w:r w:rsidRPr="009E4707">
              <w:rPr>
                <w:rFonts w:asciiTheme="minorHAnsi" w:hAnsiTheme="minorHAnsi" w:cs="Arial"/>
                <w:b/>
                <w:color w:val="0070C0"/>
                <w:sz w:val="22"/>
                <w:szCs w:val="22"/>
              </w:rPr>
              <w:t>Main Document</w:t>
            </w:r>
            <w:r>
              <w:rPr>
                <w:rFonts w:asciiTheme="minorHAnsi" w:hAnsiTheme="minorHAnsi" w:cs="Arial"/>
                <w:b/>
                <w:color w:val="0070C0"/>
                <w:sz w:val="22"/>
                <w:szCs w:val="22"/>
              </w:rPr>
              <w:t>):</w:t>
            </w:r>
            <w:r w:rsidRPr="005E59D9">
              <w:rPr>
                <w:rFonts w:asciiTheme="minorHAnsi" w:hAnsiTheme="minorHAnsi" w:cs="Arial"/>
                <w:b/>
                <w:color w:val="0070C0"/>
                <w:sz w:val="22"/>
                <w:szCs w:val="22"/>
              </w:rPr>
              <w:t xml:space="preserve"> </w:t>
            </w:r>
            <w:r>
              <w:rPr>
                <w:rFonts w:asciiTheme="minorHAnsi" w:hAnsiTheme="minorHAnsi" w:cs="Arial"/>
                <w:b/>
                <w:color w:val="0070C0"/>
                <w:sz w:val="22"/>
                <w:szCs w:val="22"/>
              </w:rPr>
              <w:t>Correcting various typos &amp; obvious minor defects</w:t>
            </w:r>
          </w:p>
        </w:tc>
      </w:tr>
      <w:tr w:rsidR="0046158E" w:rsidRPr="00074158" w14:paraId="759A9E8B" w14:textId="77777777" w:rsidTr="00C001F9">
        <w:tc>
          <w:tcPr>
            <w:tcW w:w="9747" w:type="dxa"/>
            <w:vAlign w:val="center"/>
          </w:tcPr>
          <w:p w14:paraId="47B493E5" w14:textId="59FF6DA0" w:rsidR="00A37C91" w:rsidRPr="00074158" w:rsidRDefault="0013094B" w:rsidP="00516204">
            <w:pPr>
              <w:rPr>
                <w:rFonts w:asciiTheme="minorHAnsi" w:hAnsiTheme="minorHAnsi" w:cs="Arial"/>
                <w:color w:val="0070C0"/>
                <w:sz w:val="22"/>
                <w:szCs w:val="22"/>
              </w:rPr>
            </w:pPr>
            <w:r>
              <w:rPr>
                <w:rFonts w:asciiTheme="minorHAnsi" w:hAnsiTheme="minorHAnsi" w:cs="Arial"/>
                <w:color w:val="0070C0"/>
                <w:sz w:val="22"/>
                <w:szCs w:val="22"/>
              </w:rPr>
              <w:t xml:space="preserve">Several corrections are needed in the </w:t>
            </w:r>
            <w:r w:rsidR="007A6F98">
              <w:rPr>
                <w:rFonts w:asciiTheme="minorHAnsi" w:hAnsiTheme="minorHAnsi" w:cs="Arial"/>
                <w:color w:val="0070C0"/>
                <w:sz w:val="22"/>
                <w:szCs w:val="22"/>
              </w:rPr>
              <w:t xml:space="preserve">DDNTA </w:t>
            </w:r>
            <w:r w:rsidR="004F22B1">
              <w:rPr>
                <w:rFonts w:asciiTheme="minorHAnsi" w:hAnsiTheme="minorHAnsi" w:cs="Arial"/>
                <w:color w:val="0070C0"/>
                <w:sz w:val="22"/>
                <w:szCs w:val="22"/>
              </w:rPr>
              <w:t xml:space="preserve">Main Document </w:t>
            </w:r>
            <w:r w:rsidR="00AE4709">
              <w:rPr>
                <w:rFonts w:asciiTheme="minorHAnsi" w:hAnsiTheme="minorHAnsi" w:cs="Arial"/>
                <w:color w:val="0070C0"/>
                <w:sz w:val="22"/>
                <w:szCs w:val="22"/>
              </w:rPr>
              <w:t>(&amp; Appendix N)</w:t>
            </w:r>
            <w:r w:rsidR="00516204">
              <w:rPr>
                <w:rFonts w:asciiTheme="minorHAnsi" w:hAnsiTheme="minorHAnsi" w:cs="Arial"/>
                <w:color w:val="0070C0"/>
                <w:sz w:val="22"/>
                <w:szCs w:val="22"/>
              </w:rPr>
              <w:t xml:space="preserve"> </w:t>
            </w:r>
            <w:r w:rsidR="004F22B1">
              <w:rPr>
                <w:rFonts w:asciiTheme="minorHAnsi" w:hAnsiTheme="minorHAnsi" w:cs="Arial"/>
                <w:color w:val="0070C0"/>
                <w:sz w:val="22"/>
                <w:szCs w:val="22"/>
              </w:rPr>
              <w:t xml:space="preserve">to eliminate </w:t>
            </w:r>
            <w:r w:rsidR="004F22B1" w:rsidRPr="007A6F98">
              <w:rPr>
                <w:rFonts w:asciiTheme="minorHAnsi" w:hAnsiTheme="minorHAnsi" w:cs="Arial"/>
                <w:b/>
                <w:color w:val="0070C0"/>
                <w:sz w:val="22"/>
                <w:szCs w:val="22"/>
              </w:rPr>
              <w:t>typos</w:t>
            </w:r>
            <w:r w:rsidR="004F22B1">
              <w:rPr>
                <w:rFonts w:asciiTheme="minorHAnsi" w:hAnsiTheme="minorHAnsi" w:cs="Arial"/>
                <w:color w:val="0070C0"/>
                <w:sz w:val="22"/>
                <w:szCs w:val="22"/>
              </w:rPr>
              <w:t xml:space="preserve"> or minor errors equivalent to typos</w:t>
            </w:r>
            <w:r>
              <w:rPr>
                <w:rFonts w:asciiTheme="minorHAnsi" w:hAnsiTheme="minorHAnsi" w:cs="Arial"/>
                <w:color w:val="0070C0"/>
                <w:sz w:val="22"/>
                <w:szCs w:val="22"/>
              </w:rPr>
              <w:t>.</w:t>
            </w:r>
          </w:p>
        </w:tc>
      </w:tr>
    </w:tbl>
    <w:p w14:paraId="2FC3B0A2" w14:textId="0F251B96" w:rsidR="000433B1" w:rsidRDefault="000433B1">
      <w:pPr>
        <w:rPr>
          <w:rFonts w:asciiTheme="minorHAnsi" w:hAnsiTheme="minorHAnsi" w:cs="Arial"/>
          <w:b/>
          <w:bCs/>
          <w:sz w:val="28"/>
          <w:szCs w:val="28"/>
        </w:rPr>
      </w:pPr>
    </w:p>
    <w:p w14:paraId="56D5A0B1" w14:textId="77777777" w:rsidR="004F22B1" w:rsidRPr="00B662F6" w:rsidRDefault="004F22B1" w:rsidP="004F22B1">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60050AB2" w14:textId="3EEFDC91" w:rsidR="006D6CE6" w:rsidRPr="00032B11" w:rsidRDefault="006D6CE6" w:rsidP="00E020A4">
            <w:pPr>
              <w:rPr>
                <w:rFonts w:asciiTheme="minorHAnsi" w:hAnsiTheme="minorHAnsi" w:cstheme="minorHAnsi"/>
                <w:bCs/>
                <w:sz w:val="22"/>
                <w:szCs w:val="22"/>
              </w:rPr>
            </w:pPr>
            <w:r w:rsidRPr="00032B11">
              <w:rPr>
                <w:rFonts w:asciiTheme="minorHAnsi" w:hAnsiTheme="minorHAnsi" w:cstheme="minorHAnsi"/>
                <w:bCs/>
                <w:sz w:val="22"/>
                <w:szCs w:val="22"/>
              </w:rPr>
              <w:t xml:space="preserve">The following </w:t>
            </w:r>
            <w:r w:rsidR="00D347FE">
              <w:rPr>
                <w:rFonts w:asciiTheme="minorHAnsi" w:hAnsiTheme="minorHAnsi" w:cstheme="minorHAnsi"/>
                <w:bCs/>
                <w:sz w:val="22"/>
                <w:szCs w:val="22"/>
              </w:rPr>
              <w:t>issues</w:t>
            </w:r>
            <w:r w:rsidRPr="00032B11">
              <w:rPr>
                <w:rFonts w:asciiTheme="minorHAnsi" w:hAnsiTheme="minorHAnsi" w:cstheme="minorHAnsi"/>
                <w:bCs/>
                <w:sz w:val="22"/>
                <w:szCs w:val="22"/>
              </w:rPr>
              <w:t xml:space="preserve"> </w:t>
            </w:r>
            <w:r w:rsidR="004F301C" w:rsidRPr="00032B11">
              <w:rPr>
                <w:rFonts w:asciiTheme="minorHAnsi" w:hAnsiTheme="minorHAnsi" w:cstheme="minorHAnsi"/>
                <w:bCs/>
                <w:sz w:val="22"/>
                <w:szCs w:val="22"/>
              </w:rPr>
              <w:t xml:space="preserve">have been identified </w:t>
            </w:r>
            <w:r w:rsidR="00D347FE">
              <w:rPr>
                <w:rFonts w:asciiTheme="minorHAnsi" w:hAnsiTheme="minorHAnsi" w:cstheme="minorHAnsi"/>
                <w:bCs/>
                <w:sz w:val="22"/>
                <w:szCs w:val="22"/>
              </w:rPr>
              <w:t xml:space="preserve">as </w:t>
            </w:r>
            <w:r w:rsidR="007A6F98">
              <w:rPr>
                <w:rFonts w:asciiTheme="minorHAnsi" w:hAnsiTheme="minorHAnsi" w:cstheme="minorHAnsi"/>
                <w:bCs/>
                <w:sz w:val="22"/>
                <w:szCs w:val="22"/>
              </w:rPr>
              <w:t xml:space="preserve">obvious </w:t>
            </w:r>
            <w:r w:rsidR="00D347FE">
              <w:rPr>
                <w:rFonts w:asciiTheme="minorHAnsi" w:hAnsiTheme="minorHAnsi" w:cstheme="minorHAnsi"/>
                <w:bCs/>
                <w:sz w:val="22"/>
                <w:szCs w:val="22"/>
              </w:rPr>
              <w:t>corrections of</w:t>
            </w:r>
            <w:r w:rsidR="007A6F98">
              <w:rPr>
                <w:rFonts w:asciiTheme="minorHAnsi" w:hAnsiTheme="minorHAnsi" w:cstheme="minorHAnsi"/>
                <w:bCs/>
                <w:sz w:val="22"/>
                <w:szCs w:val="22"/>
              </w:rPr>
              <w:t xml:space="preserve"> the DDNTA-</w:t>
            </w:r>
            <w:r w:rsidR="004F301C" w:rsidRPr="00032B11">
              <w:rPr>
                <w:rFonts w:asciiTheme="minorHAnsi" w:hAnsiTheme="minorHAnsi" w:cstheme="minorHAnsi"/>
                <w:bCs/>
                <w:sz w:val="22"/>
                <w:szCs w:val="22"/>
              </w:rPr>
              <w:t>5.1</w:t>
            </w:r>
            <w:r w:rsidR="000E386F">
              <w:rPr>
                <w:rFonts w:asciiTheme="minorHAnsi" w:hAnsiTheme="minorHAnsi" w:cstheme="minorHAnsi"/>
                <w:bCs/>
                <w:sz w:val="22"/>
                <w:szCs w:val="22"/>
              </w:rPr>
              <w:t>4.</w:t>
            </w:r>
            <w:r w:rsidR="00FD2E37">
              <w:rPr>
                <w:rFonts w:asciiTheme="minorHAnsi" w:hAnsiTheme="minorHAnsi" w:cstheme="minorHAnsi"/>
                <w:bCs/>
                <w:sz w:val="22"/>
                <w:szCs w:val="22"/>
              </w:rPr>
              <w:t>1-v1.00</w:t>
            </w:r>
            <w:r w:rsidR="007A6F98">
              <w:rPr>
                <w:rFonts w:asciiTheme="minorHAnsi" w:hAnsiTheme="minorHAnsi" w:cstheme="minorHAnsi"/>
                <w:bCs/>
                <w:sz w:val="22"/>
                <w:szCs w:val="22"/>
              </w:rPr>
              <w:t xml:space="preserve"> (Main Document)</w:t>
            </w:r>
            <w:r w:rsidRPr="00032B11">
              <w:rPr>
                <w:rFonts w:asciiTheme="minorHAnsi" w:hAnsiTheme="minorHAnsi" w:cstheme="minorHAnsi"/>
                <w:bCs/>
                <w:sz w:val="22"/>
                <w:szCs w:val="22"/>
              </w:rPr>
              <w:t>:</w:t>
            </w:r>
          </w:p>
          <w:p w14:paraId="6997DC1A" w14:textId="77777777" w:rsidR="006D6CE6" w:rsidRPr="00032B11" w:rsidRDefault="006D6CE6" w:rsidP="00E020A4">
            <w:pPr>
              <w:rPr>
                <w:rFonts w:asciiTheme="minorHAnsi" w:hAnsiTheme="minorHAnsi" w:cstheme="minorHAnsi"/>
                <w:bCs/>
                <w:sz w:val="22"/>
                <w:szCs w:val="22"/>
              </w:rPr>
            </w:pPr>
          </w:p>
          <w:p w14:paraId="43717C08" w14:textId="3B43F01B" w:rsidR="00415E75" w:rsidRDefault="00C35F38" w:rsidP="006D6CE6">
            <w:pPr>
              <w:pStyle w:val="ListParagraph"/>
              <w:numPr>
                <w:ilvl w:val="0"/>
                <w:numId w:val="12"/>
              </w:numPr>
              <w:rPr>
                <w:rFonts w:asciiTheme="minorHAnsi" w:hAnsiTheme="minorHAnsi" w:cstheme="minorHAnsi"/>
                <w:bCs/>
                <w:sz w:val="22"/>
                <w:szCs w:val="22"/>
              </w:rPr>
            </w:pPr>
            <w:r w:rsidRPr="00C35F38">
              <w:rPr>
                <w:rFonts w:asciiTheme="minorHAnsi" w:hAnsiTheme="minorHAnsi" w:cstheme="minorHAnsi"/>
                <w:bCs/>
                <w:sz w:val="22"/>
                <w:szCs w:val="22"/>
              </w:rPr>
              <w:t xml:space="preserve">The header of </w:t>
            </w:r>
            <w:r w:rsidRPr="00C35F38">
              <w:rPr>
                <w:rFonts w:asciiTheme="minorHAnsi" w:hAnsiTheme="minorHAnsi" w:cstheme="minorHAnsi"/>
                <w:b/>
                <w:sz w:val="22"/>
                <w:szCs w:val="22"/>
              </w:rPr>
              <w:t>Table 28: State changes of an MRN at the Office of Departure for Core Business – Specific Scenarios for Export Followed by Transit related to ‘New processes for a “To Be” country’</w:t>
            </w:r>
            <w:r w:rsidRPr="00C35F38">
              <w:rPr>
                <w:rFonts w:asciiTheme="minorHAnsi" w:hAnsiTheme="minorHAnsi" w:cstheme="minorHAnsi"/>
                <w:bCs/>
                <w:sz w:val="22"/>
                <w:szCs w:val="22"/>
              </w:rPr>
              <w:t xml:space="preserve"> </w:t>
            </w:r>
            <w:r>
              <w:rPr>
                <w:rFonts w:asciiTheme="minorHAnsi" w:hAnsiTheme="minorHAnsi" w:cstheme="minorHAnsi"/>
                <w:bCs/>
                <w:sz w:val="22"/>
                <w:szCs w:val="22"/>
              </w:rPr>
              <w:t xml:space="preserve">under section </w:t>
            </w:r>
            <w:r w:rsidRPr="00C35F38">
              <w:rPr>
                <w:rFonts w:asciiTheme="minorHAnsi" w:hAnsiTheme="minorHAnsi" w:cstheme="minorHAnsi"/>
                <w:b/>
                <w:sz w:val="22"/>
                <w:szCs w:val="22"/>
              </w:rPr>
              <w:t>IV.III.2.2.2.1</w:t>
            </w:r>
            <w:r w:rsidR="000B18BD">
              <w:rPr>
                <w:rFonts w:asciiTheme="minorHAnsi" w:hAnsiTheme="minorHAnsi" w:cstheme="minorHAnsi"/>
                <w:b/>
                <w:sz w:val="22"/>
                <w:szCs w:val="22"/>
              </w:rPr>
              <w:t xml:space="preserve"> </w:t>
            </w:r>
            <w:r w:rsidRPr="00C35F38">
              <w:rPr>
                <w:rFonts w:asciiTheme="minorHAnsi" w:hAnsiTheme="minorHAnsi" w:cstheme="minorHAnsi"/>
                <w:b/>
                <w:sz w:val="22"/>
                <w:szCs w:val="22"/>
              </w:rPr>
              <w:t>Office of Departure STD</w:t>
            </w:r>
            <w:r>
              <w:rPr>
                <w:rFonts w:asciiTheme="minorHAnsi" w:hAnsiTheme="minorHAnsi" w:cstheme="minorHAnsi"/>
                <w:bCs/>
                <w:sz w:val="22"/>
                <w:szCs w:val="22"/>
              </w:rPr>
              <w:t xml:space="preserve"> </w:t>
            </w:r>
            <w:r w:rsidR="007A6F98">
              <w:rPr>
                <w:rFonts w:asciiTheme="minorHAnsi" w:hAnsiTheme="minorHAnsi" w:cstheme="minorHAnsi"/>
                <w:bCs/>
                <w:sz w:val="22"/>
                <w:szCs w:val="22"/>
              </w:rPr>
              <w:t>is a wrong copy/paste from Table 31</w:t>
            </w:r>
            <w:r w:rsidRPr="00C35F38">
              <w:rPr>
                <w:rFonts w:asciiTheme="minorHAnsi" w:hAnsiTheme="minorHAnsi" w:cstheme="minorHAnsi"/>
                <w:bCs/>
                <w:sz w:val="22"/>
                <w:szCs w:val="22"/>
              </w:rPr>
              <w:t>.</w:t>
            </w:r>
          </w:p>
          <w:p w14:paraId="43D4FE87" w14:textId="77777777" w:rsidR="00415E75" w:rsidRDefault="00415E75" w:rsidP="00415E75">
            <w:pPr>
              <w:pStyle w:val="ListParagraph"/>
              <w:ind w:left="360"/>
              <w:rPr>
                <w:rFonts w:asciiTheme="minorHAnsi" w:hAnsiTheme="minorHAnsi" w:cstheme="minorHAnsi"/>
                <w:bCs/>
                <w:sz w:val="22"/>
                <w:szCs w:val="22"/>
              </w:rPr>
            </w:pPr>
          </w:p>
          <w:p w14:paraId="2ADD3CE2" w14:textId="5C5EA16F" w:rsidR="0043072E" w:rsidRDefault="00D347FE" w:rsidP="006D6CE6">
            <w:pPr>
              <w:pStyle w:val="ListParagraph"/>
              <w:numPr>
                <w:ilvl w:val="0"/>
                <w:numId w:val="12"/>
              </w:numPr>
              <w:rPr>
                <w:rFonts w:asciiTheme="minorHAnsi" w:hAnsiTheme="minorHAnsi" w:cstheme="minorHAnsi"/>
                <w:bCs/>
                <w:sz w:val="22"/>
                <w:szCs w:val="22"/>
              </w:rPr>
            </w:pPr>
            <w:r>
              <w:rPr>
                <w:rFonts w:asciiTheme="minorHAnsi" w:hAnsiTheme="minorHAnsi" w:cstheme="minorHAnsi"/>
                <w:bCs/>
                <w:sz w:val="22"/>
                <w:szCs w:val="22"/>
              </w:rPr>
              <w:t>The</w:t>
            </w:r>
            <w:r w:rsidR="000E386F">
              <w:rPr>
                <w:rFonts w:asciiTheme="minorHAnsi" w:hAnsiTheme="minorHAnsi" w:cstheme="minorHAnsi"/>
                <w:bCs/>
                <w:sz w:val="22"/>
                <w:szCs w:val="22"/>
              </w:rPr>
              <w:t xml:space="preserve"> </w:t>
            </w:r>
            <w:r w:rsidRPr="00D347FE">
              <w:rPr>
                <w:rFonts w:asciiTheme="minorHAnsi" w:hAnsiTheme="minorHAnsi" w:cstheme="minorHAnsi"/>
                <w:b/>
                <w:sz w:val="22"/>
                <w:szCs w:val="22"/>
              </w:rPr>
              <w:t>Steps 17 &amp; 19</w:t>
            </w:r>
            <w:r w:rsidRPr="00D347FE">
              <w:rPr>
                <w:rFonts w:asciiTheme="minorHAnsi" w:hAnsiTheme="minorHAnsi" w:cstheme="minorHAnsi"/>
                <w:bCs/>
                <w:sz w:val="22"/>
                <w:szCs w:val="22"/>
              </w:rPr>
              <w:t xml:space="preserve"> of the </w:t>
            </w:r>
            <w:r w:rsidR="00734FF9" w:rsidRPr="00734FF9">
              <w:rPr>
                <w:rFonts w:asciiTheme="minorHAnsi" w:hAnsiTheme="minorHAnsi" w:cstheme="minorHAnsi"/>
                <w:b/>
                <w:sz w:val="22"/>
                <w:szCs w:val="22"/>
              </w:rPr>
              <w:t>T-TRA-TRT-A-009-</w:t>
            </w:r>
            <w:r w:rsidR="00734FF9" w:rsidRPr="007A6F98">
              <w:rPr>
                <w:rFonts w:asciiTheme="minorHAnsi" w:hAnsiTheme="minorHAnsi" w:cstheme="minorHAnsi"/>
                <w:b/>
                <w:i/>
                <w:sz w:val="22"/>
                <w:szCs w:val="22"/>
              </w:rPr>
              <w:t>Diversion at Customs Office of Exit for Transit – Movement stopped at the border of Office of Exit for Transit</w:t>
            </w:r>
            <w:r w:rsidRPr="00D347FE">
              <w:rPr>
                <w:rFonts w:asciiTheme="minorHAnsi" w:hAnsiTheme="minorHAnsi" w:cstheme="minorHAnsi"/>
                <w:bCs/>
                <w:sz w:val="22"/>
                <w:szCs w:val="22"/>
              </w:rPr>
              <w:t xml:space="preserve"> incorrectly mention Office of </w:t>
            </w:r>
            <w:r w:rsidRPr="007A6F98">
              <w:rPr>
                <w:rFonts w:asciiTheme="minorHAnsi" w:hAnsiTheme="minorHAnsi" w:cstheme="minorHAnsi"/>
                <w:bCs/>
                <w:i/>
                <w:sz w:val="22"/>
                <w:szCs w:val="22"/>
              </w:rPr>
              <w:t>Departure</w:t>
            </w:r>
            <w:r w:rsidR="007A6F98">
              <w:rPr>
                <w:rFonts w:asciiTheme="minorHAnsi" w:hAnsiTheme="minorHAnsi" w:cstheme="minorHAnsi"/>
                <w:bCs/>
                <w:sz w:val="22"/>
                <w:szCs w:val="22"/>
              </w:rPr>
              <w:t xml:space="preserve">, but the IE006 is sent by the </w:t>
            </w:r>
            <w:r w:rsidR="007A6F98" w:rsidRPr="00D347FE">
              <w:rPr>
                <w:rFonts w:asciiTheme="minorHAnsi" w:hAnsiTheme="minorHAnsi" w:cstheme="minorHAnsi"/>
                <w:bCs/>
                <w:sz w:val="22"/>
                <w:szCs w:val="22"/>
              </w:rPr>
              <w:t xml:space="preserve">Office of </w:t>
            </w:r>
            <w:r w:rsidR="007A6F98" w:rsidRPr="007A6F98">
              <w:rPr>
                <w:rFonts w:asciiTheme="minorHAnsi" w:hAnsiTheme="minorHAnsi" w:cstheme="minorHAnsi"/>
                <w:bCs/>
                <w:i/>
                <w:sz w:val="22"/>
                <w:szCs w:val="22"/>
              </w:rPr>
              <w:t>Destination</w:t>
            </w:r>
            <w:r w:rsidR="007A6F98">
              <w:rPr>
                <w:rFonts w:asciiTheme="minorHAnsi" w:hAnsiTheme="minorHAnsi" w:cstheme="minorHAnsi"/>
                <w:bCs/>
                <w:sz w:val="22"/>
                <w:szCs w:val="22"/>
              </w:rPr>
              <w:t>.</w:t>
            </w:r>
          </w:p>
          <w:p w14:paraId="032E4753" w14:textId="67607BE3" w:rsidR="00D347FE" w:rsidRDefault="00D347FE" w:rsidP="00D347FE">
            <w:pPr>
              <w:pStyle w:val="ListParagraph"/>
              <w:ind w:left="360"/>
              <w:rPr>
                <w:rFonts w:asciiTheme="minorHAnsi" w:hAnsiTheme="minorHAnsi" w:cstheme="minorHAnsi"/>
                <w:bCs/>
                <w:sz w:val="22"/>
                <w:szCs w:val="22"/>
              </w:rPr>
            </w:pPr>
          </w:p>
          <w:p w14:paraId="06E398A6" w14:textId="39AE48A3" w:rsidR="00D347FE" w:rsidRDefault="00734FF9" w:rsidP="006D6CE6">
            <w:pPr>
              <w:pStyle w:val="ListParagraph"/>
              <w:numPr>
                <w:ilvl w:val="0"/>
                <w:numId w:val="12"/>
              </w:numPr>
              <w:rPr>
                <w:rFonts w:asciiTheme="minorHAnsi" w:hAnsiTheme="minorHAnsi" w:cstheme="minorHAnsi"/>
                <w:bCs/>
                <w:sz w:val="22"/>
                <w:szCs w:val="22"/>
              </w:rPr>
            </w:pPr>
            <w:r w:rsidRPr="00734FF9">
              <w:rPr>
                <w:rFonts w:asciiTheme="minorHAnsi" w:hAnsiTheme="minorHAnsi" w:cstheme="minorHAnsi"/>
                <w:bCs/>
                <w:sz w:val="22"/>
                <w:szCs w:val="22"/>
              </w:rPr>
              <w:t xml:space="preserve">In scenario </w:t>
            </w:r>
            <w:r w:rsidRPr="00734FF9">
              <w:rPr>
                <w:rFonts w:asciiTheme="minorHAnsi" w:hAnsiTheme="minorHAnsi" w:cstheme="minorHAnsi"/>
                <w:b/>
                <w:sz w:val="22"/>
                <w:szCs w:val="22"/>
              </w:rPr>
              <w:t>T-ENR-ENQ-A-010-</w:t>
            </w:r>
            <w:r w:rsidRPr="007A6F98">
              <w:rPr>
                <w:rFonts w:asciiTheme="minorHAnsi" w:hAnsiTheme="minorHAnsi" w:cstheme="minorHAnsi"/>
                <w:b/>
                <w:i/>
                <w:sz w:val="22"/>
                <w:szCs w:val="22"/>
              </w:rPr>
              <w:t>Enquiry in the case of suspected fraud</w:t>
            </w:r>
            <w:r w:rsidRPr="00734FF9">
              <w:rPr>
                <w:rFonts w:asciiTheme="minorHAnsi" w:hAnsiTheme="minorHAnsi" w:cstheme="minorHAnsi"/>
                <w:bCs/>
                <w:sz w:val="22"/>
                <w:szCs w:val="22"/>
              </w:rPr>
              <w:t xml:space="preserve"> the stopping of the timer </w:t>
            </w:r>
            <w:proofErr w:type="spellStart"/>
            <w:r w:rsidRPr="00734FF9">
              <w:rPr>
                <w:rFonts w:asciiTheme="minorHAnsi" w:hAnsiTheme="minorHAnsi" w:cstheme="minorHAnsi"/>
                <w:b/>
                <w:sz w:val="22"/>
                <w:szCs w:val="22"/>
              </w:rPr>
              <w:t>T_Wait_Enquiry_Response</w:t>
            </w:r>
            <w:proofErr w:type="spellEnd"/>
            <w:r w:rsidRPr="00734FF9">
              <w:rPr>
                <w:rFonts w:asciiTheme="minorHAnsi" w:hAnsiTheme="minorHAnsi" w:cstheme="minorHAnsi"/>
                <w:bCs/>
                <w:sz w:val="22"/>
                <w:szCs w:val="22"/>
              </w:rPr>
              <w:t xml:space="preserve"> is missing from the steps (before Step 23)</w:t>
            </w:r>
            <w:r>
              <w:rPr>
                <w:rFonts w:asciiTheme="minorHAnsi" w:hAnsiTheme="minorHAnsi" w:cstheme="minorHAnsi"/>
                <w:bCs/>
                <w:sz w:val="22"/>
                <w:szCs w:val="22"/>
              </w:rPr>
              <w:t>.</w:t>
            </w:r>
            <w:r w:rsidR="009D5B07">
              <w:rPr>
                <w:rFonts w:asciiTheme="minorHAnsi" w:hAnsiTheme="minorHAnsi" w:cstheme="minorHAnsi"/>
                <w:bCs/>
                <w:sz w:val="22"/>
                <w:szCs w:val="22"/>
              </w:rPr>
              <w:t xml:space="preserve"> Additionally, the Time Sequence Diagram (i.e. Figure 110) needs to be updated as well.</w:t>
            </w:r>
          </w:p>
          <w:p w14:paraId="6E2562B0" w14:textId="64D08E0C" w:rsidR="005F4C5F" w:rsidRPr="005F4C5F" w:rsidRDefault="005F4C5F" w:rsidP="005F4C5F">
            <w:pPr>
              <w:pStyle w:val="ListParagraph"/>
              <w:ind w:left="360"/>
              <w:rPr>
                <w:rFonts w:asciiTheme="minorHAnsi" w:hAnsiTheme="minorHAnsi" w:cstheme="minorHAnsi"/>
                <w:bCs/>
                <w:sz w:val="22"/>
                <w:szCs w:val="22"/>
              </w:rPr>
            </w:pPr>
          </w:p>
          <w:p w14:paraId="3420AE6E" w14:textId="37EBCA31" w:rsidR="005F4C5F" w:rsidRDefault="005F4C5F" w:rsidP="006D6CE6">
            <w:pPr>
              <w:pStyle w:val="ListParagraph"/>
              <w:numPr>
                <w:ilvl w:val="0"/>
                <w:numId w:val="12"/>
              </w:numPr>
              <w:rPr>
                <w:rFonts w:asciiTheme="minorHAnsi" w:hAnsiTheme="minorHAnsi" w:cstheme="minorHAnsi"/>
                <w:bCs/>
                <w:sz w:val="22"/>
                <w:szCs w:val="22"/>
              </w:rPr>
            </w:pPr>
            <w:r>
              <w:rPr>
                <w:rFonts w:asciiTheme="minorHAnsi" w:hAnsiTheme="minorHAnsi" w:cstheme="minorHAnsi"/>
                <w:bCs/>
                <w:sz w:val="22"/>
                <w:szCs w:val="22"/>
              </w:rPr>
              <w:t xml:space="preserve">The </w:t>
            </w:r>
            <w:r w:rsidRPr="005F4C5F">
              <w:rPr>
                <w:rFonts w:asciiTheme="minorHAnsi" w:hAnsiTheme="minorHAnsi" w:cstheme="minorHAnsi"/>
                <w:b/>
                <w:sz w:val="22"/>
                <w:szCs w:val="22"/>
              </w:rPr>
              <w:t>bullets 5 and 6</w:t>
            </w:r>
            <w:r w:rsidRPr="005F4C5F">
              <w:rPr>
                <w:rFonts w:asciiTheme="minorHAnsi" w:hAnsiTheme="minorHAnsi" w:cstheme="minorHAnsi"/>
                <w:bCs/>
                <w:sz w:val="22"/>
                <w:szCs w:val="22"/>
              </w:rPr>
              <w:t xml:space="preserve"> of </w:t>
            </w:r>
            <w:r>
              <w:rPr>
                <w:rFonts w:asciiTheme="minorHAnsi" w:hAnsiTheme="minorHAnsi" w:cstheme="minorHAnsi"/>
                <w:bCs/>
                <w:sz w:val="22"/>
                <w:szCs w:val="22"/>
              </w:rPr>
              <w:t xml:space="preserve">the scenario </w:t>
            </w:r>
            <w:r w:rsidRPr="005F4C5F">
              <w:rPr>
                <w:rFonts w:asciiTheme="minorHAnsi" w:hAnsiTheme="minorHAnsi" w:cstheme="minorHAnsi"/>
                <w:b/>
                <w:sz w:val="22"/>
                <w:szCs w:val="22"/>
              </w:rPr>
              <w:t>T-ENR-ENQ-A-011-Cancellation of Enquiry request</w:t>
            </w:r>
            <w:r w:rsidRPr="005F4C5F">
              <w:rPr>
                <w:rFonts w:asciiTheme="minorHAnsi" w:hAnsiTheme="minorHAnsi" w:cstheme="minorHAnsi"/>
                <w:bCs/>
                <w:sz w:val="22"/>
                <w:szCs w:val="22"/>
              </w:rPr>
              <w:t xml:space="preserve"> refer to the same thing</w:t>
            </w:r>
            <w:r w:rsidR="00414D09">
              <w:rPr>
                <w:rFonts w:asciiTheme="minorHAnsi" w:hAnsiTheme="minorHAnsi" w:cstheme="minorHAnsi"/>
                <w:bCs/>
                <w:sz w:val="22"/>
                <w:szCs w:val="22"/>
              </w:rPr>
              <w:t xml:space="preserve"> (i.e. manual closure at Office of Departure due to alternative proof)</w:t>
            </w:r>
            <w:r>
              <w:rPr>
                <w:rFonts w:asciiTheme="minorHAnsi" w:hAnsiTheme="minorHAnsi" w:cstheme="minorHAnsi"/>
                <w:bCs/>
                <w:sz w:val="22"/>
                <w:szCs w:val="22"/>
              </w:rPr>
              <w:t xml:space="preserve">. Consequently, </w:t>
            </w:r>
            <w:r w:rsidRPr="005F4C5F">
              <w:rPr>
                <w:rFonts w:asciiTheme="minorHAnsi" w:hAnsiTheme="minorHAnsi" w:cstheme="minorHAnsi"/>
                <w:bCs/>
                <w:sz w:val="22"/>
                <w:szCs w:val="22"/>
              </w:rPr>
              <w:t xml:space="preserve">the two </w:t>
            </w:r>
            <w:r w:rsidR="00414D09">
              <w:rPr>
                <w:rFonts w:asciiTheme="minorHAnsi" w:hAnsiTheme="minorHAnsi" w:cstheme="minorHAnsi"/>
                <w:bCs/>
                <w:sz w:val="22"/>
                <w:szCs w:val="22"/>
              </w:rPr>
              <w:t xml:space="preserve">(2) </w:t>
            </w:r>
            <w:r w:rsidRPr="005F4C5F">
              <w:rPr>
                <w:rFonts w:asciiTheme="minorHAnsi" w:hAnsiTheme="minorHAnsi" w:cstheme="minorHAnsi"/>
                <w:bCs/>
                <w:sz w:val="22"/>
                <w:szCs w:val="22"/>
              </w:rPr>
              <w:t>paragraphs mentioned by these bullets should be consolidated</w:t>
            </w:r>
            <w:r>
              <w:rPr>
                <w:rFonts w:asciiTheme="minorHAnsi" w:hAnsiTheme="minorHAnsi" w:cstheme="minorHAnsi"/>
                <w:bCs/>
                <w:sz w:val="22"/>
                <w:szCs w:val="22"/>
              </w:rPr>
              <w:t xml:space="preserve"> into one</w:t>
            </w:r>
            <w:r w:rsidR="00AC540E">
              <w:rPr>
                <w:rFonts w:asciiTheme="minorHAnsi" w:hAnsiTheme="minorHAnsi" w:cstheme="minorHAnsi"/>
                <w:bCs/>
                <w:sz w:val="22"/>
                <w:szCs w:val="22"/>
              </w:rPr>
              <w:t xml:space="preserve"> (1) </w:t>
            </w:r>
            <w:r>
              <w:rPr>
                <w:rFonts w:asciiTheme="minorHAnsi" w:hAnsiTheme="minorHAnsi" w:cstheme="minorHAnsi"/>
                <w:bCs/>
                <w:sz w:val="22"/>
                <w:szCs w:val="22"/>
              </w:rPr>
              <w:t>paragraph.</w:t>
            </w:r>
          </w:p>
          <w:p w14:paraId="6BB897DF" w14:textId="12E3FA8A" w:rsidR="00215D63" w:rsidRDefault="00215D63" w:rsidP="00215D63">
            <w:pPr>
              <w:pStyle w:val="ListParagraph"/>
              <w:ind w:left="360"/>
              <w:rPr>
                <w:rFonts w:asciiTheme="minorHAnsi" w:hAnsiTheme="minorHAnsi" w:cstheme="minorHAnsi"/>
                <w:bCs/>
                <w:sz w:val="22"/>
                <w:szCs w:val="22"/>
              </w:rPr>
            </w:pPr>
            <w:bookmarkStart w:id="2" w:name="_GoBack"/>
            <w:bookmarkEnd w:id="2"/>
          </w:p>
          <w:p w14:paraId="0A2CD64A" w14:textId="1395262A" w:rsidR="006E26B8" w:rsidRDefault="00215D63" w:rsidP="00C35F38">
            <w:pPr>
              <w:pStyle w:val="ListParagraph"/>
              <w:numPr>
                <w:ilvl w:val="0"/>
                <w:numId w:val="12"/>
              </w:numPr>
              <w:rPr>
                <w:rFonts w:asciiTheme="minorHAnsi" w:hAnsiTheme="minorHAnsi" w:cstheme="minorHAnsi"/>
                <w:bCs/>
                <w:sz w:val="22"/>
                <w:szCs w:val="22"/>
              </w:rPr>
            </w:pPr>
            <w:r w:rsidRPr="00215D63">
              <w:rPr>
                <w:rFonts w:asciiTheme="minorHAnsi" w:hAnsiTheme="minorHAnsi" w:cstheme="minorHAnsi"/>
                <w:bCs/>
                <w:sz w:val="22"/>
                <w:szCs w:val="22"/>
              </w:rPr>
              <w:lastRenderedPageBreak/>
              <w:t xml:space="preserve">The message IE181 needs to be </w:t>
            </w:r>
            <w:r w:rsidR="00095924">
              <w:rPr>
                <w:rFonts w:asciiTheme="minorHAnsi" w:hAnsiTheme="minorHAnsi" w:cstheme="minorHAnsi"/>
                <w:bCs/>
                <w:sz w:val="22"/>
                <w:szCs w:val="22"/>
              </w:rPr>
              <w:t>mentioned</w:t>
            </w:r>
            <w:r w:rsidRPr="00215D63">
              <w:rPr>
                <w:rFonts w:asciiTheme="minorHAnsi" w:hAnsiTheme="minorHAnsi" w:cstheme="minorHAnsi"/>
                <w:bCs/>
                <w:sz w:val="22"/>
                <w:szCs w:val="22"/>
              </w:rPr>
              <w:t xml:space="preserve"> </w:t>
            </w:r>
            <w:r w:rsidR="00095924">
              <w:rPr>
                <w:rFonts w:asciiTheme="minorHAnsi" w:hAnsiTheme="minorHAnsi" w:cstheme="minorHAnsi"/>
                <w:bCs/>
                <w:sz w:val="22"/>
                <w:szCs w:val="22"/>
              </w:rPr>
              <w:t>in</w:t>
            </w:r>
            <w:r w:rsidRPr="00215D63">
              <w:rPr>
                <w:rFonts w:asciiTheme="minorHAnsi" w:hAnsiTheme="minorHAnsi" w:cstheme="minorHAnsi"/>
                <w:bCs/>
                <w:sz w:val="22"/>
                <w:szCs w:val="22"/>
              </w:rPr>
              <w:t xml:space="preserve"> section </w:t>
            </w:r>
            <w:r w:rsidRPr="00804D12">
              <w:rPr>
                <w:rFonts w:asciiTheme="minorHAnsi" w:hAnsiTheme="minorHAnsi" w:cstheme="minorHAnsi"/>
                <w:b/>
                <w:sz w:val="22"/>
                <w:szCs w:val="22"/>
              </w:rPr>
              <w:t>​III.V.7.2 Invalidation at Office of Transit, at Office of Exit for Transit and Office of Destination</w:t>
            </w:r>
            <w:r w:rsidRPr="00215D63">
              <w:rPr>
                <w:rFonts w:asciiTheme="minorHAnsi" w:hAnsiTheme="minorHAnsi" w:cstheme="minorHAnsi"/>
                <w:bCs/>
                <w:sz w:val="22"/>
                <w:szCs w:val="22"/>
              </w:rPr>
              <w:t xml:space="preserve">  (below Figure 135) to make it explicit that the IE010 </w:t>
            </w:r>
            <w:r w:rsidR="00804D12">
              <w:rPr>
                <w:rFonts w:asciiTheme="minorHAnsi" w:hAnsiTheme="minorHAnsi" w:cstheme="minorHAnsi"/>
                <w:bCs/>
                <w:sz w:val="22"/>
                <w:szCs w:val="22"/>
              </w:rPr>
              <w:t xml:space="preserve">message </w:t>
            </w:r>
            <w:r w:rsidRPr="00215D63">
              <w:rPr>
                <w:rFonts w:asciiTheme="minorHAnsi" w:hAnsiTheme="minorHAnsi" w:cstheme="minorHAnsi"/>
                <w:bCs/>
                <w:sz w:val="22"/>
                <w:szCs w:val="22"/>
              </w:rPr>
              <w:t xml:space="preserve">needs to be rejected when the IE181 </w:t>
            </w:r>
            <w:r w:rsidR="00804D12">
              <w:rPr>
                <w:rFonts w:asciiTheme="minorHAnsi" w:hAnsiTheme="minorHAnsi" w:cstheme="minorHAnsi"/>
                <w:bCs/>
                <w:sz w:val="22"/>
                <w:szCs w:val="22"/>
              </w:rPr>
              <w:t xml:space="preserve">message </w:t>
            </w:r>
            <w:r w:rsidRPr="00215D63">
              <w:rPr>
                <w:rFonts w:asciiTheme="minorHAnsi" w:hAnsiTheme="minorHAnsi" w:cstheme="minorHAnsi"/>
                <w:bCs/>
                <w:sz w:val="22"/>
                <w:szCs w:val="22"/>
              </w:rPr>
              <w:t>has been previously received</w:t>
            </w:r>
            <w:r w:rsidR="00804D12">
              <w:rPr>
                <w:rFonts w:asciiTheme="minorHAnsi" w:hAnsiTheme="minorHAnsi" w:cstheme="minorHAnsi"/>
                <w:bCs/>
                <w:sz w:val="22"/>
                <w:szCs w:val="22"/>
              </w:rPr>
              <w:t>.</w:t>
            </w:r>
          </w:p>
          <w:p w14:paraId="5BE5D520" w14:textId="625CD7E7" w:rsidR="00A042C5" w:rsidRPr="00A042C5" w:rsidRDefault="00A042C5" w:rsidP="00A042C5">
            <w:pPr>
              <w:rPr>
                <w:rFonts w:asciiTheme="minorHAnsi" w:hAnsiTheme="minorHAnsi" w:cstheme="minorHAnsi"/>
                <w:bCs/>
                <w:sz w:val="22"/>
                <w:szCs w:val="22"/>
              </w:rPr>
            </w:pPr>
          </w:p>
          <w:p w14:paraId="4BD7675A" w14:textId="2A154B1E" w:rsidR="00A042C5" w:rsidRPr="00A042C5" w:rsidRDefault="00A042C5" w:rsidP="00A042C5">
            <w:pPr>
              <w:pStyle w:val="ListParagraph"/>
              <w:numPr>
                <w:ilvl w:val="0"/>
                <w:numId w:val="12"/>
              </w:numPr>
              <w:rPr>
                <w:rFonts w:asciiTheme="minorHAnsi" w:hAnsiTheme="minorHAnsi" w:cstheme="minorHAnsi"/>
                <w:bCs/>
                <w:sz w:val="22"/>
                <w:szCs w:val="22"/>
              </w:rPr>
            </w:pPr>
            <w:r w:rsidRPr="00A042C5">
              <w:rPr>
                <w:rFonts w:asciiTheme="minorHAnsi" w:hAnsiTheme="minorHAnsi" w:cstheme="minorHAnsi"/>
                <w:bCs/>
                <w:sz w:val="22"/>
                <w:szCs w:val="22"/>
              </w:rPr>
              <w:t xml:space="preserve">The following is mentioned in </w:t>
            </w:r>
            <w:r w:rsidR="00AB21AB">
              <w:rPr>
                <w:rFonts w:asciiTheme="minorHAnsi" w:hAnsiTheme="minorHAnsi" w:cstheme="minorHAnsi"/>
                <w:bCs/>
                <w:sz w:val="22"/>
                <w:szCs w:val="22"/>
              </w:rPr>
              <w:t>the last paragraph of</w:t>
            </w:r>
            <w:r>
              <w:rPr>
                <w:rFonts w:asciiTheme="minorHAnsi" w:hAnsiTheme="minorHAnsi" w:cstheme="minorHAnsi"/>
                <w:bCs/>
                <w:sz w:val="22"/>
                <w:szCs w:val="22"/>
              </w:rPr>
              <w:t xml:space="preserve"> </w:t>
            </w:r>
            <w:r w:rsidRPr="00A042C5">
              <w:rPr>
                <w:rFonts w:asciiTheme="minorHAnsi" w:hAnsiTheme="minorHAnsi" w:cstheme="minorHAnsi"/>
                <w:b/>
                <w:sz w:val="22"/>
                <w:szCs w:val="22"/>
              </w:rPr>
              <w:t>page 317</w:t>
            </w:r>
            <w:r>
              <w:rPr>
                <w:rFonts w:asciiTheme="minorHAnsi" w:hAnsiTheme="minorHAnsi" w:cstheme="minorHAnsi"/>
                <w:bCs/>
                <w:sz w:val="22"/>
                <w:szCs w:val="22"/>
              </w:rPr>
              <w:t xml:space="preserve"> </w:t>
            </w:r>
            <w:r w:rsidR="00264B9D">
              <w:rPr>
                <w:rFonts w:asciiTheme="minorHAnsi" w:hAnsiTheme="minorHAnsi" w:cstheme="minorHAnsi"/>
                <w:bCs/>
                <w:sz w:val="22"/>
                <w:szCs w:val="22"/>
              </w:rPr>
              <w:t>under</w:t>
            </w:r>
            <w:r>
              <w:rPr>
                <w:rFonts w:asciiTheme="minorHAnsi" w:hAnsiTheme="minorHAnsi" w:cstheme="minorHAnsi"/>
                <w:bCs/>
                <w:sz w:val="22"/>
                <w:szCs w:val="22"/>
              </w:rPr>
              <w:t xml:space="preserve"> section </w:t>
            </w:r>
            <w:r w:rsidR="00AB21AB" w:rsidRPr="00AB21AB">
              <w:rPr>
                <w:rFonts w:asciiTheme="minorHAnsi" w:hAnsiTheme="minorHAnsi" w:cstheme="minorHAnsi"/>
                <w:b/>
                <w:sz w:val="22"/>
                <w:szCs w:val="22"/>
              </w:rPr>
              <w:t>III.V.1.1 Office of Departure (until movement release)</w:t>
            </w:r>
            <w:r w:rsidRPr="00A042C5">
              <w:rPr>
                <w:rFonts w:asciiTheme="minorHAnsi" w:hAnsiTheme="minorHAnsi" w:cstheme="minorHAnsi"/>
                <w:bCs/>
                <w:sz w:val="22"/>
                <w:szCs w:val="22"/>
              </w:rPr>
              <w:t>:</w:t>
            </w:r>
          </w:p>
          <w:p w14:paraId="21A4C68F" w14:textId="77777777" w:rsidR="00A042C5" w:rsidRPr="00A042C5" w:rsidRDefault="00A042C5" w:rsidP="00A042C5">
            <w:pPr>
              <w:rPr>
                <w:rFonts w:asciiTheme="minorHAnsi" w:hAnsiTheme="minorHAnsi" w:cstheme="minorHAnsi"/>
                <w:bCs/>
                <w:sz w:val="22"/>
                <w:szCs w:val="22"/>
              </w:rPr>
            </w:pPr>
          </w:p>
          <w:p w14:paraId="49620DC7" w14:textId="2AD06829" w:rsidR="00A042C5" w:rsidRPr="00581E37" w:rsidRDefault="00581E37" w:rsidP="007A6F98">
            <w:pPr>
              <w:ind w:left="720"/>
              <w:rPr>
                <w:rFonts w:asciiTheme="minorHAnsi" w:hAnsiTheme="minorHAnsi" w:cstheme="minorHAnsi"/>
                <w:bCs/>
                <w:i/>
                <w:iCs/>
                <w:sz w:val="22"/>
                <w:szCs w:val="22"/>
              </w:rPr>
            </w:pPr>
            <w:r w:rsidRPr="00581E37">
              <w:rPr>
                <w:rFonts w:asciiTheme="minorHAnsi" w:hAnsiTheme="minorHAnsi" w:cstheme="minorHAnsi"/>
                <w:bCs/>
                <w:i/>
                <w:iCs/>
                <w:sz w:val="22"/>
                <w:szCs w:val="22"/>
              </w:rPr>
              <w:t>If</w:t>
            </w:r>
            <w:r w:rsidR="00A042C5" w:rsidRPr="00581E37">
              <w:rPr>
                <w:rFonts w:asciiTheme="minorHAnsi" w:hAnsiTheme="minorHAnsi" w:cstheme="minorHAnsi"/>
                <w:bCs/>
                <w:i/>
                <w:iCs/>
                <w:sz w:val="22"/>
                <w:szCs w:val="22"/>
              </w:rPr>
              <w:t xml:space="preserve"> the IE002/IE027/IE114/IE164 is received for an unknown MRN (e.g. MRN not yet generated or movement archived) or is received out-of-sequence for a known MRN (e.g. Movement arrived at Office of Destination), then a negative IE003/IE115/IE165 response will be sent (using the codes of CL221/CL184/CL225/CL224 respectively) </w:t>
            </w:r>
            <w:r w:rsidR="00A042C5" w:rsidRPr="00AB21AB">
              <w:rPr>
                <w:rFonts w:asciiTheme="minorHAnsi" w:hAnsiTheme="minorHAnsi" w:cstheme="minorHAnsi"/>
                <w:b/>
                <w:i/>
                <w:iCs/>
                <w:sz w:val="22"/>
                <w:szCs w:val="22"/>
                <w:u w:val="single"/>
              </w:rPr>
              <w:t>and not an IE906</w:t>
            </w:r>
            <w:r w:rsidR="00A042C5" w:rsidRPr="00581E37">
              <w:rPr>
                <w:rFonts w:asciiTheme="minorHAnsi" w:hAnsiTheme="minorHAnsi" w:cstheme="minorHAnsi"/>
                <w:bCs/>
                <w:i/>
                <w:iCs/>
                <w:sz w:val="22"/>
                <w:szCs w:val="22"/>
              </w:rPr>
              <w:t>.</w:t>
            </w:r>
          </w:p>
          <w:p w14:paraId="51B75D1D" w14:textId="77777777" w:rsidR="00A042C5" w:rsidRPr="00A042C5" w:rsidRDefault="00A042C5" w:rsidP="00A042C5">
            <w:pPr>
              <w:ind w:left="360"/>
              <w:rPr>
                <w:rFonts w:asciiTheme="minorHAnsi" w:hAnsiTheme="minorHAnsi" w:cstheme="minorHAnsi"/>
                <w:bCs/>
                <w:sz w:val="22"/>
                <w:szCs w:val="22"/>
              </w:rPr>
            </w:pPr>
          </w:p>
          <w:p w14:paraId="1B367CE8" w14:textId="27BCC6E1" w:rsidR="008414B0" w:rsidRDefault="007A6F98" w:rsidP="00D67389">
            <w:pPr>
              <w:ind w:left="360"/>
              <w:rPr>
                <w:rFonts w:asciiTheme="minorHAnsi" w:hAnsiTheme="minorHAnsi" w:cstheme="minorHAnsi"/>
                <w:bCs/>
                <w:sz w:val="22"/>
                <w:szCs w:val="22"/>
              </w:rPr>
            </w:pPr>
            <w:r>
              <w:rPr>
                <w:rFonts w:asciiTheme="minorHAnsi" w:hAnsiTheme="minorHAnsi" w:cstheme="minorHAnsi"/>
                <w:bCs/>
                <w:sz w:val="22"/>
                <w:szCs w:val="22"/>
              </w:rPr>
              <w:t xml:space="preserve">where </w:t>
            </w:r>
            <w:r w:rsidR="00A042C5" w:rsidRPr="00A042C5">
              <w:rPr>
                <w:rFonts w:asciiTheme="minorHAnsi" w:hAnsiTheme="minorHAnsi" w:cstheme="minorHAnsi"/>
                <w:bCs/>
                <w:sz w:val="22"/>
                <w:szCs w:val="22"/>
              </w:rPr>
              <w:t xml:space="preserve">the </w:t>
            </w:r>
            <w:r>
              <w:rPr>
                <w:rFonts w:asciiTheme="minorHAnsi" w:hAnsiTheme="minorHAnsi" w:cstheme="minorHAnsi"/>
                <w:bCs/>
                <w:sz w:val="22"/>
                <w:szCs w:val="22"/>
              </w:rPr>
              <w:t xml:space="preserve">message </w:t>
            </w:r>
            <w:r w:rsidR="00A042C5" w:rsidRPr="00A042C5">
              <w:rPr>
                <w:rFonts w:asciiTheme="minorHAnsi" w:hAnsiTheme="minorHAnsi" w:cstheme="minorHAnsi"/>
                <w:bCs/>
                <w:sz w:val="22"/>
                <w:szCs w:val="22"/>
              </w:rPr>
              <w:t xml:space="preserve">IE038 is missing from the </w:t>
            </w:r>
            <w:r>
              <w:rPr>
                <w:rFonts w:asciiTheme="minorHAnsi" w:hAnsiTheme="minorHAnsi" w:cstheme="minorHAnsi"/>
                <w:bCs/>
                <w:sz w:val="22"/>
                <w:szCs w:val="22"/>
              </w:rPr>
              <w:t>list of messages</w:t>
            </w:r>
            <w:r w:rsidR="00A042C5" w:rsidRPr="00A042C5">
              <w:rPr>
                <w:rFonts w:asciiTheme="minorHAnsi" w:hAnsiTheme="minorHAnsi" w:cstheme="minorHAnsi"/>
                <w:bCs/>
                <w:sz w:val="22"/>
                <w:szCs w:val="22"/>
              </w:rPr>
              <w:t xml:space="preserve">. </w:t>
            </w:r>
          </w:p>
          <w:p w14:paraId="192B3665" w14:textId="77777777" w:rsidR="00095103" w:rsidRDefault="00095103" w:rsidP="00095103">
            <w:pPr>
              <w:pStyle w:val="ListParagraph"/>
              <w:ind w:left="0"/>
              <w:rPr>
                <w:rFonts w:asciiTheme="minorHAnsi" w:hAnsiTheme="minorHAnsi" w:cstheme="minorHAnsi"/>
                <w:bCs/>
                <w:sz w:val="22"/>
                <w:szCs w:val="22"/>
              </w:rPr>
            </w:pPr>
          </w:p>
          <w:p w14:paraId="1FBD54F9" w14:textId="7A8AC5AA" w:rsidR="009F4688" w:rsidRDefault="008414B0" w:rsidP="009F4688">
            <w:pPr>
              <w:pStyle w:val="ListParagraph"/>
              <w:numPr>
                <w:ilvl w:val="0"/>
                <w:numId w:val="12"/>
              </w:numPr>
              <w:rPr>
                <w:rFonts w:asciiTheme="minorHAnsi" w:hAnsiTheme="minorHAnsi" w:cstheme="minorHAnsi"/>
                <w:bCs/>
                <w:sz w:val="22"/>
                <w:szCs w:val="22"/>
              </w:rPr>
            </w:pPr>
            <w:r>
              <w:rPr>
                <w:rFonts w:asciiTheme="minorHAnsi" w:hAnsiTheme="minorHAnsi" w:cstheme="minorHAnsi"/>
                <w:bCs/>
                <w:sz w:val="22"/>
                <w:szCs w:val="22"/>
              </w:rPr>
              <w:t xml:space="preserve">The </w:t>
            </w:r>
            <w:r w:rsidRPr="00095103">
              <w:rPr>
                <w:rFonts w:asciiTheme="minorHAnsi" w:hAnsiTheme="minorHAnsi" w:cstheme="minorHAnsi"/>
                <w:b/>
                <w:bCs/>
                <w:sz w:val="22"/>
                <w:szCs w:val="22"/>
              </w:rPr>
              <w:t>DDNTA Appendix N</w:t>
            </w:r>
            <w:r w:rsidR="00095103">
              <w:rPr>
                <w:rFonts w:asciiTheme="minorHAnsi" w:hAnsiTheme="minorHAnsi" w:cstheme="minorHAnsi"/>
                <w:bCs/>
                <w:sz w:val="22"/>
                <w:szCs w:val="22"/>
              </w:rPr>
              <w:t xml:space="preserve"> also</w:t>
            </w:r>
            <w:r>
              <w:rPr>
                <w:rFonts w:asciiTheme="minorHAnsi" w:hAnsiTheme="minorHAnsi" w:cstheme="minorHAnsi"/>
                <w:bCs/>
                <w:sz w:val="22"/>
                <w:szCs w:val="22"/>
              </w:rPr>
              <w:t xml:space="preserve"> needs to be corrected, </w:t>
            </w:r>
            <w:r w:rsidR="00095103">
              <w:rPr>
                <w:rFonts w:asciiTheme="minorHAnsi" w:hAnsiTheme="minorHAnsi" w:cstheme="minorHAnsi"/>
                <w:bCs/>
                <w:sz w:val="22"/>
                <w:szCs w:val="22"/>
              </w:rPr>
              <w:t>(</w:t>
            </w:r>
            <w:r w:rsidRPr="008414B0">
              <w:rPr>
                <w:rFonts w:asciiTheme="minorHAnsi" w:hAnsiTheme="minorHAnsi" w:cstheme="minorHAnsi"/>
                <w:bCs/>
                <w:sz w:val="22"/>
                <w:szCs w:val="22"/>
              </w:rPr>
              <w:t xml:space="preserve">line 78 </w:t>
            </w:r>
            <w:r w:rsidR="00095103">
              <w:rPr>
                <w:rFonts w:asciiTheme="minorHAnsi" w:hAnsiTheme="minorHAnsi" w:cstheme="minorHAnsi"/>
                <w:bCs/>
                <w:sz w:val="22"/>
                <w:szCs w:val="22"/>
              </w:rPr>
              <w:t>in sheet</w:t>
            </w:r>
            <w:r w:rsidRPr="008414B0">
              <w:rPr>
                <w:rFonts w:asciiTheme="minorHAnsi" w:hAnsiTheme="minorHAnsi" w:cstheme="minorHAnsi"/>
                <w:bCs/>
                <w:sz w:val="22"/>
                <w:szCs w:val="22"/>
              </w:rPr>
              <w:t xml:space="preserve"> </w:t>
            </w:r>
            <w:r w:rsidRPr="00095103">
              <w:rPr>
                <w:rFonts w:asciiTheme="minorHAnsi" w:hAnsiTheme="minorHAnsi" w:cstheme="minorHAnsi"/>
                <w:b/>
                <w:bCs/>
                <w:sz w:val="22"/>
                <w:szCs w:val="22"/>
              </w:rPr>
              <w:t>TRA-</w:t>
            </w:r>
            <w:proofErr w:type="spellStart"/>
            <w:r w:rsidRPr="00095103">
              <w:rPr>
                <w:rFonts w:asciiTheme="minorHAnsi" w:hAnsiTheme="minorHAnsi" w:cstheme="minorHAnsi"/>
                <w:b/>
                <w:bCs/>
                <w:sz w:val="22"/>
                <w:szCs w:val="22"/>
              </w:rPr>
              <w:t>OoDep</w:t>
            </w:r>
            <w:proofErr w:type="spellEnd"/>
            <w:r w:rsidR="00095103">
              <w:rPr>
                <w:rFonts w:asciiTheme="minorHAnsi" w:hAnsiTheme="minorHAnsi" w:cstheme="minorHAnsi"/>
                <w:bCs/>
                <w:sz w:val="22"/>
                <w:szCs w:val="22"/>
              </w:rPr>
              <w:t>)</w:t>
            </w:r>
            <w:r w:rsidRPr="008414B0">
              <w:rPr>
                <w:rFonts w:asciiTheme="minorHAnsi" w:hAnsiTheme="minorHAnsi" w:cstheme="minorHAnsi"/>
                <w:bCs/>
                <w:sz w:val="22"/>
                <w:szCs w:val="22"/>
              </w:rPr>
              <w:t xml:space="preserve">, the messages </w:t>
            </w:r>
            <w:r w:rsidR="00095103">
              <w:rPr>
                <w:rFonts w:asciiTheme="minorHAnsi" w:hAnsiTheme="minorHAnsi" w:cstheme="minorHAnsi"/>
                <w:bCs/>
                <w:sz w:val="22"/>
                <w:szCs w:val="22"/>
              </w:rPr>
              <w:t xml:space="preserve">IE114 and IE115 </w:t>
            </w:r>
            <w:r w:rsidRPr="008414B0">
              <w:rPr>
                <w:rFonts w:asciiTheme="minorHAnsi" w:hAnsiTheme="minorHAnsi" w:cstheme="minorHAnsi"/>
                <w:bCs/>
                <w:sz w:val="22"/>
                <w:szCs w:val="22"/>
              </w:rPr>
              <w:t>under columns ‘</w:t>
            </w:r>
            <w:r w:rsidRPr="00095103">
              <w:rPr>
                <w:rFonts w:asciiTheme="minorHAnsi" w:hAnsiTheme="minorHAnsi" w:cstheme="minorHAnsi"/>
                <w:b/>
                <w:bCs/>
                <w:sz w:val="22"/>
                <w:szCs w:val="22"/>
              </w:rPr>
              <w:t>Receive</w:t>
            </w:r>
            <w:r w:rsidRPr="008414B0">
              <w:rPr>
                <w:rFonts w:asciiTheme="minorHAnsi" w:hAnsiTheme="minorHAnsi" w:cstheme="minorHAnsi"/>
                <w:bCs/>
                <w:sz w:val="22"/>
                <w:szCs w:val="22"/>
              </w:rPr>
              <w:t>’ and ‘</w:t>
            </w:r>
            <w:r w:rsidRPr="00095103">
              <w:rPr>
                <w:rFonts w:asciiTheme="minorHAnsi" w:hAnsiTheme="minorHAnsi" w:cstheme="minorHAnsi"/>
                <w:b/>
                <w:bCs/>
                <w:sz w:val="22"/>
                <w:szCs w:val="22"/>
              </w:rPr>
              <w:t>Send</w:t>
            </w:r>
            <w:r w:rsidRPr="008414B0">
              <w:rPr>
                <w:rFonts w:asciiTheme="minorHAnsi" w:hAnsiTheme="minorHAnsi" w:cstheme="minorHAnsi"/>
                <w:bCs/>
                <w:sz w:val="22"/>
                <w:szCs w:val="22"/>
              </w:rPr>
              <w:t>’ should be replaced with IE164 and IE165 respectively</w:t>
            </w:r>
            <w:r>
              <w:rPr>
                <w:rFonts w:asciiTheme="minorHAnsi" w:hAnsiTheme="minorHAnsi" w:cstheme="minorHAnsi"/>
                <w:bCs/>
                <w:sz w:val="22"/>
                <w:szCs w:val="22"/>
              </w:rPr>
              <w:t>, since the Office of Exit for Transit is concerned.</w:t>
            </w:r>
          </w:p>
          <w:p w14:paraId="38CDFAED" w14:textId="3FB59C1F" w:rsidR="009F4688" w:rsidRDefault="009F4688" w:rsidP="009F4688">
            <w:pPr>
              <w:pStyle w:val="ListParagraph"/>
              <w:ind w:left="360"/>
              <w:rPr>
                <w:rFonts w:asciiTheme="minorHAnsi" w:hAnsiTheme="minorHAnsi" w:cstheme="minorHAnsi"/>
                <w:bCs/>
                <w:sz w:val="22"/>
                <w:szCs w:val="22"/>
              </w:rPr>
            </w:pPr>
          </w:p>
          <w:p w14:paraId="280100E8" w14:textId="55B3805E" w:rsidR="009F4688" w:rsidRPr="0038105C" w:rsidRDefault="009F4688" w:rsidP="009F4688">
            <w:pPr>
              <w:pStyle w:val="ListParagraph"/>
              <w:numPr>
                <w:ilvl w:val="0"/>
                <w:numId w:val="12"/>
              </w:numPr>
              <w:rPr>
                <w:rFonts w:asciiTheme="minorHAnsi" w:hAnsiTheme="minorHAnsi" w:cstheme="minorHAnsi"/>
                <w:bCs/>
                <w:sz w:val="22"/>
                <w:szCs w:val="22"/>
                <w:highlight w:val="green"/>
              </w:rPr>
            </w:pPr>
            <w:r w:rsidRPr="0038105C">
              <w:rPr>
                <w:rFonts w:asciiTheme="minorHAnsi" w:hAnsiTheme="minorHAnsi" w:cstheme="minorHAnsi"/>
                <w:bCs/>
                <w:sz w:val="22"/>
                <w:szCs w:val="22"/>
                <w:highlight w:val="green"/>
              </w:rPr>
              <w:t xml:space="preserve">The </w:t>
            </w:r>
            <w:r w:rsidRPr="0038105C">
              <w:rPr>
                <w:rFonts w:asciiTheme="minorHAnsi" w:hAnsiTheme="minorHAnsi" w:cstheme="minorHAnsi"/>
                <w:b/>
                <w:bCs/>
                <w:sz w:val="22"/>
                <w:szCs w:val="22"/>
                <w:highlight w:val="green"/>
              </w:rPr>
              <w:t>DDNTA Appendix N</w:t>
            </w:r>
            <w:r w:rsidRPr="0038105C">
              <w:rPr>
                <w:rFonts w:asciiTheme="minorHAnsi" w:hAnsiTheme="minorHAnsi" w:cstheme="minorHAnsi"/>
                <w:bCs/>
                <w:sz w:val="22"/>
                <w:szCs w:val="22"/>
                <w:highlight w:val="green"/>
              </w:rPr>
              <w:t xml:space="preserve"> also needs to be corrected, (line </w:t>
            </w:r>
            <w:r w:rsidR="00830881" w:rsidRPr="0038105C">
              <w:rPr>
                <w:rFonts w:asciiTheme="minorHAnsi" w:hAnsiTheme="minorHAnsi" w:cstheme="minorHAnsi"/>
                <w:bCs/>
                <w:sz w:val="22"/>
                <w:szCs w:val="22"/>
                <w:highlight w:val="green"/>
              </w:rPr>
              <w:t>41</w:t>
            </w:r>
            <w:r w:rsidRPr="0038105C">
              <w:rPr>
                <w:rFonts w:asciiTheme="minorHAnsi" w:hAnsiTheme="minorHAnsi" w:cstheme="minorHAnsi"/>
                <w:bCs/>
                <w:sz w:val="22"/>
                <w:szCs w:val="22"/>
                <w:highlight w:val="green"/>
              </w:rPr>
              <w:t xml:space="preserve"> in sheet </w:t>
            </w:r>
            <w:r w:rsidRPr="0038105C">
              <w:rPr>
                <w:rFonts w:asciiTheme="minorHAnsi" w:hAnsiTheme="minorHAnsi" w:cstheme="minorHAnsi"/>
                <w:b/>
                <w:bCs/>
                <w:sz w:val="22"/>
                <w:szCs w:val="22"/>
                <w:highlight w:val="green"/>
              </w:rPr>
              <w:t>TRA-</w:t>
            </w:r>
            <w:proofErr w:type="spellStart"/>
            <w:r w:rsidRPr="0038105C">
              <w:rPr>
                <w:rFonts w:asciiTheme="minorHAnsi" w:hAnsiTheme="minorHAnsi" w:cstheme="minorHAnsi"/>
                <w:b/>
                <w:bCs/>
                <w:sz w:val="22"/>
                <w:szCs w:val="22"/>
                <w:highlight w:val="green"/>
              </w:rPr>
              <w:t>OoDep</w:t>
            </w:r>
            <w:proofErr w:type="spellEnd"/>
            <w:r w:rsidRPr="0038105C">
              <w:rPr>
                <w:rFonts w:asciiTheme="minorHAnsi" w:hAnsiTheme="minorHAnsi" w:cstheme="minorHAnsi"/>
                <w:bCs/>
                <w:sz w:val="22"/>
                <w:szCs w:val="22"/>
                <w:highlight w:val="green"/>
              </w:rPr>
              <w:t>), since the ‘</w:t>
            </w:r>
            <w:r w:rsidRPr="0038105C">
              <w:rPr>
                <w:rFonts w:asciiTheme="minorHAnsi" w:hAnsiTheme="minorHAnsi" w:cstheme="minorHAnsi"/>
                <w:b/>
                <w:sz w:val="22"/>
                <w:szCs w:val="22"/>
                <w:highlight w:val="green"/>
              </w:rPr>
              <w:t xml:space="preserve">Declaration under Amendment’ </w:t>
            </w:r>
            <w:r w:rsidRPr="0038105C">
              <w:rPr>
                <w:rFonts w:asciiTheme="minorHAnsi" w:hAnsiTheme="minorHAnsi" w:cstheme="minorHAnsi"/>
                <w:bCs/>
                <w:sz w:val="22"/>
                <w:szCs w:val="22"/>
                <w:highlight w:val="green"/>
              </w:rPr>
              <w:t xml:space="preserve">status is incorrect and instead the status shall be corrected to </w:t>
            </w:r>
            <w:r w:rsidRPr="0038105C">
              <w:rPr>
                <w:rFonts w:asciiTheme="minorHAnsi" w:hAnsiTheme="minorHAnsi" w:cstheme="minorHAnsi"/>
                <w:b/>
                <w:sz w:val="22"/>
                <w:szCs w:val="22"/>
                <w:highlight w:val="green"/>
              </w:rPr>
              <w:t>‘Under amendment request due to EFBT’</w:t>
            </w:r>
            <w:r w:rsidRPr="0038105C">
              <w:rPr>
                <w:rFonts w:asciiTheme="minorHAnsi" w:hAnsiTheme="minorHAnsi" w:cstheme="minorHAnsi"/>
                <w:bCs/>
                <w:sz w:val="22"/>
                <w:szCs w:val="22"/>
                <w:highlight w:val="green"/>
              </w:rPr>
              <w:t xml:space="preserve">. </w:t>
            </w:r>
          </w:p>
          <w:p w14:paraId="0658D4BB" w14:textId="77777777" w:rsidR="00095103" w:rsidRPr="0038105C" w:rsidRDefault="00095103" w:rsidP="00095103">
            <w:pPr>
              <w:pStyle w:val="ListParagraph"/>
              <w:ind w:left="360"/>
              <w:rPr>
                <w:rFonts w:asciiTheme="minorHAnsi" w:hAnsiTheme="minorHAnsi" w:cstheme="minorHAnsi"/>
                <w:bCs/>
                <w:sz w:val="22"/>
                <w:szCs w:val="22"/>
                <w:highlight w:val="green"/>
              </w:rPr>
            </w:pPr>
          </w:p>
          <w:p w14:paraId="1FE0412A" w14:textId="77777777" w:rsidR="00986C6F" w:rsidRPr="0038105C" w:rsidRDefault="00986C6F" w:rsidP="00034DFD">
            <w:pPr>
              <w:pStyle w:val="ListParagraph"/>
              <w:numPr>
                <w:ilvl w:val="0"/>
                <w:numId w:val="12"/>
              </w:numPr>
              <w:rPr>
                <w:rFonts w:asciiTheme="minorHAnsi" w:hAnsiTheme="minorHAnsi" w:cstheme="minorHAnsi"/>
                <w:bCs/>
                <w:sz w:val="22"/>
                <w:szCs w:val="22"/>
                <w:highlight w:val="green"/>
              </w:rPr>
            </w:pPr>
            <w:r w:rsidRPr="0038105C">
              <w:rPr>
                <w:rFonts w:asciiTheme="minorHAnsi" w:hAnsiTheme="minorHAnsi" w:cstheme="minorHAnsi"/>
                <w:bCs/>
                <w:sz w:val="22"/>
                <w:szCs w:val="22"/>
                <w:highlight w:val="green"/>
              </w:rPr>
              <w:t xml:space="preserve">The </w:t>
            </w:r>
            <w:r w:rsidR="00AF544F" w:rsidRPr="0038105C">
              <w:rPr>
                <w:rFonts w:asciiTheme="minorHAnsi" w:hAnsiTheme="minorHAnsi" w:cstheme="minorHAnsi"/>
                <w:b/>
                <w:sz w:val="22"/>
                <w:szCs w:val="22"/>
                <w:highlight w:val="green"/>
              </w:rPr>
              <w:t xml:space="preserve">DDNTA </w:t>
            </w:r>
            <w:r w:rsidRPr="0038105C">
              <w:rPr>
                <w:rFonts w:asciiTheme="minorHAnsi" w:hAnsiTheme="minorHAnsi" w:cstheme="minorHAnsi"/>
                <w:b/>
                <w:sz w:val="22"/>
                <w:szCs w:val="22"/>
                <w:highlight w:val="green"/>
              </w:rPr>
              <w:t>scenario “III.II.2.10.1 T-TRA-DEP-A-016-Invalidation request by the Holder of the Transit Procedure before release for transit”</w:t>
            </w:r>
            <w:r w:rsidRPr="0038105C">
              <w:rPr>
                <w:rFonts w:asciiTheme="minorHAnsi" w:hAnsiTheme="minorHAnsi" w:cstheme="minorHAnsi"/>
                <w:bCs/>
                <w:sz w:val="22"/>
                <w:szCs w:val="22"/>
                <w:highlight w:val="green"/>
              </w:rPr>
              <w:t xml:space="preserve"> shall be complemented to start the timer</w:t>
            </w:r>
            <w:r w:rsidR="00AF544F" w:rsidRPr="0038105C">
              <w:rPr>
                <w:rFonts w:asciiTheme="minorHAnsi" w:hAnsiTheme="minorHAnsi" w:cstheme="minorHAnsi"/>
                <w:bCs/>
                <w:sz w:val="22"/>
                <w:szCs w:val="22"/>
                <w:highlight w:val="green"/>
              </w:rPr>
              <w:t xml:space="preserve"> </w:t>
            </w:r>
            <w:r w:rsidRPr="0038105C">
              <w:rPr>
                <w:rFonts w:asciiTheme="minorHAnsi" w:hAnsiTheme="minorHAnsi" w:cstheme="minorHAnsi"/>
                <w:b/>
                <w:sz w:val="22"/>
                <w:szCs w:val="22"/>
                <w:highlight w:val="green"/>
              </w:rPr>
              <w:t>“</w:t>
            </w:r>
            <w:proofErr w:type="spellStart"/>
            <w:r w:rsidR="00AF544F" w:rsidRPr="0038105C">
              <w:rPr>
                <w:rFonts w:asciiTheme="minorHAnsi" w:hAnsiTheme="minorHAnsi" w:cstheme="minorHAnsi"/>
                <w:b/>
                <w:sz w:val="22"/>
                <w:szCs w:val="22"/>
                <w:highlight w:val="green"/>
              </w:rPr>
              <w:t>T_Guarantee_Awaiting_Amendment</w:t>
            </w:r>
            <w:proofErr w:type="spellEnd"/>
            <w:r w:rsidRPr="0038105C">
              <w:rPr>
                <w:rFonts w:asciiTheme="minorHAnsi" w:hAnsiTheme="minorHAnsi" w:cstheme="minorHAnsi"/>
                <w:b/>
                <w:sz w:val="22"/>
                <w:szCs w:val="22"/>
                <w:highlight w:val="green"/>
              </w:rPr>
              <w:t>”</w:t>
            </w:r>
            <w:r w:rsidRPr="0038105C">
              <w:rPr>
                <w:rFonts w:asciiTheme="minorHAnsi" w:hAnsiTheme="minorHAnsi" w:cstheme="minorHAnsi"/>
                <w:bCs/>
                <w:sz w:val="22"/>
                <w:szCs w:val="22"/>
                <w:highlight w:val="green"/>
              </w:rPr>
              <w:t xml:space="preserve"> after the reception of the negative IE205</w:t>
            </w:r>
            <w:r w:rsidR="00AF544F" w:rsidRPr="0038105C">
              <w:rPr>
                <w:rFonts w:asciiTheme="minorHAnsi" w:hAnsiTheme="minorHAnsi" w:cstheme="minorHAnsi"/>
                <w:bCs/>
                <w:sz w:val="22"/>
                <w:szCs w:val="22"/>
                <w:highlight w:val="green"/>
              </w:rPr>
              <w:t xml:space="preserve"> (</w:t>
            </w:r>
            <w:r w:rsidR="00DA423C" w:rsidRPr="0038105C">
              <w:rPr>
                <w:rFonts w:asciiTheme="minorHAnsi" w:hAnsiTheme="minorHAnsi" w:cstheme="minorHAnsi"/>
                <w:bCs/>
                <w:sz w:val="22"/>
                <w:szCs w:val="22"/>
                <w:highlight w:val="green"/>
              </w:rPr>
              <w:t xml:space="preserve">i.e. </w:t>
            </w:r>
            <w:r w:rsidR="00AF544F" w:rsidRPr="0038105C">
              <w:rPr>
                <w:rFonts w:asciiTheme="minorHAnsi" w:hAnsiTheme="minorHAnsi" w:cstheme="minorHAnsi"/>
                <w:bCs/>
                <w:sz w:val="22"/>
                <w:szCs w:val="22"/>
                <w:highlight w:val="green"/>
              </w:rPr>
              <w:t>after Step 5)</w:t>
            </w:r>
            <w:r w:rsidRPr="0038105C">
              <w:rPr>
                <w:rFonts w:asciiTheme="minorHAnsi" w:hAnsiTheme="minorHAnsi" w:cstheme="minorHAnsi"/>
                <w:bCs/>
                <w:sz w:val="22"/>
                <w:szCs w:val="22"/>
                <w:highlight w:val="green"/>
              </w:rPr>
              <w:t>.</w:t>
            </w:r>
          </w:p>
          <w:p w14:paraId="0F8C5075" w14:textId="52CA3A9F" w:rsidR="00FF4EDC" w:rsidRPr="0038105C" w:rsidRDefault="00FF4EDC" w:rsidP="00FF4EDC">
            <w:pPr>
              <w:pStyle w:val="ListParagraph"/>
              <w:ind w:left="360"/>
              <w:rPr>
                <w:rFonts w:asciiTheme="minorHAnsi" w:hAnsiTheme="minorHAnsi" w:cstheme="minorHAnsi"/>
                <w:bCs/>
                <w:sz w:val="22"/>
                <w:szCs w:val="22"/>
                <w:highlight w:val="green"/>
              </w:rPr>
            </w:pPr>
          </w:p>
          <w:p w14:paraId="1945D40B" w14:textId="77777777" w:rsidR="00FF4EDC" w:rsidRPr="0038105C" w:rsidRDefault="00765989" w:rsidP="00034DFD">
            <w:pPr>
              <w:pStyle w:val="ListParagraph"/>
              <w:numPr>
                <w:ilvl w:val="0"/>
                <w:numId w:val="12"/>
              </w:numPr>
              <w:rPr>
                <w:rFonts w:asciiTheme="minorHAnsi" w:hAnsiTheme="minorHAnsi" w:cstheme="minorHAnsi"/>
                <w:bCs/>
                <w:sz w:val="22"/>
                <w:szCs w:val="22"/>
                <w:highlight w:val="green"/>
              </w:rPr>
            </w:pPr>
            <w:r w:rsidRPr="0038105C">
              <w:rPr>
                <w:rFonts w:asciiTheme="minorHAnsi" w:hAnsiTheme="minorHAnsi" w:cstheme="minorHAnsi"/>
                <w:b/>
                <w:sz w:val="22"/>
                <w:szCs w:val="22"/>
                <w:highlight w:val="green"/>
              </w:rPr>
              <w:t>The DDNTA scenario “</w:t>
            </w:r>
            <w:r w:rsidR="00132598" w:rsidRPr="0038105C">
              <w:rPr>
                <w:rFonts w:asciiTheme="minorHAnsi" w:hAnsiTheme="minorHAnsi" w:cstheme="minorHAnsi"/>
                <w:b/>
                <w:sz w:val="22"/>
                <w:szCs w:val="22"/>
                <w:highlight w:val="green"/>
              </w:rPr>
              <w:t>III.II.2.10.4 T-TRA-DEP-A-019-Invalidation of a transit declaration after release for transit</w:t>
            </w:r>
            <w:r w:rsidRPr="0038105C">
              <w:rPr>
                <w:rFonts w:asciiTheme="minorHAnsi" w:hAnsiTheme="minorHAnsi" w:cstheme="minorHAnsi"/>
                <w:b/>
                <w:sz w:val="22"/>
                <w:szCs w:val="22"/>
                <w:highlight w:val="green"/>
              </w:rPr>
              <w:t>”</w:t>
            </w:r>
            <w:r w:rsidR="00132598" w:rsidRPr="0038105C">
              <w:rPr>
                <w:rFonts w:asciiTheme="minorHAnsi" w:hAnsiTheme="minorHAnsi" w:cstheme="minorHAnsi"/>
                <w:b/>
                <w:sz w:val="22"/>
                <w:szCs w:val="22"/>
                <w:highlight w:val="green"/>
              </w:rPr>
              <w:t xml:space="preserve"> </w:t>
            </w:r>
            <w:r w:rsidR="00132598" w:rsidRPr="0038105C">
              <w:rPr>
                <w:rFonts w:asciiTheme="minorHAnsi" w:hAnsiTheme="minorHAnsi" w:cstheme="minorHAnsi"/>
                <w:bCs/>
                <w:sz w:val="22"/>
                <w:szCs w:val="22"/>
                <w:highlight w:val="green"/>
              </w:rPr>
              <w:t>shall be complemented to mention that the transit movement cannot be invalidated when an incident has been previously registered and thus the Office of Departure has received the IE180 message.</w:t>
            </w:r>
          </w:p>
          <w:p w14:paraId="53207DB2" w14:textId="2FC8082E" w:rsidR="0087129E" w:rsidRPr="0038105C" w:rsidRDefault="0087129E" w:rsidP="0087129E">
            <w:pPr>
              <w:pStyle w:val="ListParagraph"/>
              <w:ind w:left="360"/>
              <w:rPr>
                <w:rFonts w:asciiTheme="minorHAnsi" w:hAnsiTheme="minorHAnsi" w:cstheme="minorHAnsi"/>
                <w:bCs/>
                <w:sz w:val="22"/>
                <w:szCs w:val="22"/>
                <w:highlight w:val="green"/>
              </w:rPr>
            </w:pPr>
          </w:p>
          <w:p w14:paraId="405351FB" w14:textId="77777777" w:rsidR="0087129E" w:rsidRPr="0038105C" w:rsidRDefault="0087129E" w:rsidP="00034DFD">
            <w:pPr>
              <w:pStyle w:val="ListParagraph"/>
              <w:numPr>
                <w:ilvl w:val="0"/>
                <w:numId w:val="12"/>
              </w:numPr>
              <w:rPr>
                <w:rFonts w:asciiTheme="minorHAnsi" w:hAnsiTheme="minorHAnsi" w:cstheme="minorHAnsi"/>
                <w:b/>
                <w:sz w:val="22"/>
                <w:szCs w:val="22"/>
                <w:highlight w:val="green"/>
              </w:rPr>
            </w:pPr>
            <w:r w:rsidRPr="0038105C">
              <w:rPr>
                <w:rFonts w:asciiTheme="minorHAnsi" w:hAnsiTheme="minorHAnsi" w:cstheme="minorHAnsi"/>
                <w:b/>
                <w:sz w:val="22"/>
                <w:szCs w:val="22"/>
                <w:highlight w:val="green"/>
              </w:rPr>
              <w:t>The DDNTA scenario “</w:t>
            </w:r>
            <w:r w:rsidR="00124D49" w:rsidRPr="0038105C">
              <w:rPr>
                <w:rFonts w:asciiTheme="minorHAnsi" w:hAnsiTheme="minorHAnsi" w:cstheme="minorHAnsi"/>
                <w:b/>
                <w:sz w:val="22"/>
                <w:szCs w:val="22"/>
                <w:highlight w:val="green"/>
              </w:rPr>
              <w:t>III.II.2.1.2 T-TRA-DEP-A-002-Correction of the pre-lodged declaration prior to presentation of goods</w:t>
            </w:r>
            <w:r w:rsidRPr="0038105C">
              <w:rPr>
                <w:rFonts w:asciiTheme="minorHAnsi" w:hAnsiTheme="minorHAnsi" w:cstheme="minorHAnsi"/>
                <w:b/>
                <w:sz w:val="22"/>
                <w:szCs w:val="22"/>
                <w:highlight w:val="green"/>
              </w:rPr>
              <w:t>”</w:t>
            </w:r>
            <w:r w:rsidR="00124D49" w:rsidRPr="0038105C">
              <w:rPr>
                <w:rFonts w:asciiTheme="minorHAnsi" w:hAnsiTheme="minorHAnsi" w:cstheme="minorHAnsi"/>
                <w:b/>
                <w:sz w:val="22"/>
                <w:szCs w:val="22"/>
                <w:highlight w:val="green"/>
              </w:rPr>
              <w:t xml:space="preserve"> </w:t>
            </w:r>
            <w:r w:rsidR="00124D49" w:rsidRPr="0038105C">
              <w:rPr>
                <w:rFonts w:asciiTheme="minorHAnsi" w:hAnsiTheme="minorHAnsi" w:cstheme="minorHAnsi"/>
                <w:bCs/>
                <w:sz w:val="22"/>
                <w:szCs w:val="22"/>
                <w:highlight w:val="green"/>
              </w:rPr>
              <w:t xml:space="preserve">shall be updated to explain that the timer </w:t>
            </w:r>
            <w:r w:rsidR="00E90543" w:rsidRPr="0038105C">
              <w:rPr>
                <w:rFonts w:asciiTheme="minorHAnsi" w:hAnsiTheme="minorHAnsi" w:cstheme="minorHAnsi"/>
                <w:bCs/>
                <w:sz w:val="22"/>
                <w:szCs w:val="22"/>
                <w:highlight w:val="green"/>
              </w:rPr>
              <w:t>“</w:t>
            </w:r>
            <w:proofErr w:type="spellStart"/>
            <w:r w:rsidR="00124D49" w:rsidRPr="0038105C">
              <w:rPr>
                <w:rFonts w:asciiTheme="minorHAnsi" w:hAnsiTheme="minorHAnsi" w:cstheme="minorHAnsi"/>
                <w:bCs/>
                <w:sz w:val="22"/>
                <w:szCs w:val="22"/>
                <w:highlight w:val="green"/>
              </w:rPr>
              <w:t>T_Await_Presentation_Notification</w:t>
            </w:r>
            <w:proofErr w:type="spellEnd"/>
            <w:r w:rsidR="00E90543" w:rsidRPr="0038105C">
              <w:rPr>
                <w:rFonts w:asciiTheme="minorHAnsi" w:hAnsiTheme="minorHAnsi" w:cstheme="minorHAnsi"/>
                <w:bCs/>
                <w:sz w:val="22"/>
                <w:szCs w:val="22"/>
                <w:highlight w:val="green"/>
              </w:rPr>
              <w:t>”</w:t>
            </w:r>
            <w:r w:rsidR="00124D49" w:rsidRPr="0038105C">
              <w:rPr>
                <w:rFonts w:asciiTheme="minorHAnsi" w:hAnsiTheme="minorHAnsi" w:cstheme="minorHAnsi"/>
                <w:bCs/>
                <w:sz w:val="22"/>
                <w:szCs w:val="22"/>
                <w:highlight w:val="green"/>
              </w:rPr>
              <w:t xml:space="preserve"> stops only when a valid IE170 </w:t>
            </w:r>
            <w:r w:rsidR="00ED37DB" w:rsidRPr="0038105C">
              <w:rPr>
                <w:rFonts w:asciiTheme="minorHAnsi" w:hAnsiTheme="minorHAnsi" w:cstheme="minorHAnsi"/>
                <w:bCs/>
                <w:sz w:val="22"/>
                <w:szCs w:val="22"/>
                <w:highlight w:val="green"/>
              </w:rPr>
              <w:t xml:space="preserve">message </w:t>
            </w:r>
            <w:r w:rsidR="00124D49" w:rsidRPr="0038105C">
              <w:rPr>
                <w:rFonts w:asciiTheme="minorHAnsi" w:hAnsiTheme="minorHAnsi" w:cstheme="minorHAnsi"/>
                <w:bCs/>
                <w:sz w:val="22"/>
                <w:szCs w:val="22"/>
                <w:highlight w:val="green"/>
              </w:rPr>
              <w:t xml:space="preserve">is received </w:t>
            </w:r>
            <w:r w:rsidR="00ED37DB" w:rsidRPr="0038105C">
              <w:rPr>
                <w:rFonts w:asciiTheme="minorHAnsi" w:hAnsiTheme="minorHAnsi" w:cstheme="minorHAnsi"/>
                <w:bCs/>
                <w:sz w:val="22"/>
                <w:szCs w:val="22"/>
                <w:highlight w:val="green"/>
              </w:rPr>
              <w:t xml:space="preserve">from the Holder of the Transit Procedure </w:t>
            </w:r>
            <w:r w:rsidR="00124D49" w:rsidRPr="0038105C">
              <w:rPr>
                <w:rFonts w:asciiTheme="minorHAnsi" w:hAnsiTheme="minorHAnsi" w:cstheme="minorHAnsi"/>
                <w:bCs/>
                <w:sz w:val="22"/>
                <w:szCs w:val="22"/>
                <w:highlight w:val="green"/>
              </w:rPr>
              <w:t>(otherwise it continues running).</w:t>
            </w:r>
            <w:r w:rsidR="00124D49" w:rsidRPr="0038105C">
              <w:rPr>
                <w:rFonts w:asciiTheme="minorHAnsi" w:hAnsiTheme="minorHAnsi" w:cstheme="minorHAnsi"/>
                <w:b/>
                <w:sz w:val="22"/>
                <w:szCs w:val="22"/>
                <w:highlight w:val="green"/>
              </w:rPr>
              <w:t xml:space="preserve"> </w:t>
            </w:r>
          </w:p>
          <w:p w14:paraId="329170EF" w14:textId="6950E5E9" w:rsidR="00A33857" w:rsidRPr="0038105C" w:rsidRDefault="00A33857" w:rsidP="00A33857">
            <w:pPr>
              <w:pStyle w:val="ListParagraph"/>
              <w:ind w:left="360"/>
              <w:rPr>
                <w:rFonts w:asciiTheme="minorHAnsi" w:hAnsiTheme="minorHAnsi" w:cstheme="minorHAnsi"/>
                <w:b/>
                <w:sz w:val="22"/>
                <w:szCs w:val="22"/>
                <w:highlight w:val="green"/>
              </w:rPr>
            </w:pPr>
          </w:p>
          <w:p w14:paraId="5978AAD8" w14:textId="77777777" w:rsidR="00A33857" w:rsidRPr="0038105C" w:rsidRDefault="00177460" w:rsidP="00034DFD">
            <w:pPr>
              <w:pStyle w:val="ListParagraph"/>
              <w:numPr>
                <w:ilvl w:val="0"/>
                <w:numId w:val="12"/>
              </w:numPr>
              <w:rPr>
                <w:rFonts w:asciiTheme="minorHAnsi" w:hAnsiTheme="minorHAnsi" w:cstheme="minorHAnsi"/>
                <w:b/>
                <w:sz w:val="22"/>
                <w:szCs w:val="22"/>
                <w:highlight w:val="green"/>
              </w:rPr>
            </w:pPr>
            <w:r w:rsidRPr="0038105C">
              <w:rPr>
                <w:rFonts w:asciiTheme="minorHAnsi" w:hAnsiTheme="minorHAnsi" w:cstheme="minorHAnsi"/>
                <w:bCs/>
                <w:sz w:val="22"/>
                <w:szCs w:val="22"/>
                <w:highlight w:val="green"/>
              </w:rPr>
              <w:t xml:space="preserve">The IE040 message needs to be added to several state transitions to the state “Not released for transit” in the STD of the  </w:t>
            </w:r>
            <w:r w:rsidR="001A71BD" w:rsidRPr="0038105C">
              <w:rPr>
                <w:rFonts w:asciiTheme="minorHAnsi" w:hAnsiTheme="minorHAnsi" w:cstheme="minorHAnsi"/>
                <w:bCs/>
                <w:sz w:val="22"/>
                <w:szCs w:val="22"/>
                <w:highlight w:val="green"/>
              </w:rPr>
              <w:t xml:space="preserve">Office of Departure (until release of movement) and </w:t>
            </w:r>
            <w:r w:rsidR="001C082C" w:rsidRPr="0038105C">
              <w:rPr>
                <w:rFonts w:asciiTheme="minorHAnsi" w:hAnsiTheme="minorHAnsi" w:cstheme="minorHAnsi"/>
                <w:bCs/>
                <w:sz w:val="22"/>
                <w:szCs w:val="22"/>
                <w:highlight w:val="green"/>
              </w:rPr>
              <w:t xml:space="preserve">to the state “Invalidated” </w:t>
            </w:r>
            <w:r w:rsidR="00B53C4E" w:rsidRPr="0038105C">
              <w:rPr>
                <w:rFonts w:asciiTheme="minorHAnsi" w:hAnsiTheme="minorHAnsi" w:cstheme="minorHAnsi"/>
                <w:bCs/>
                <w:sz w:val="22"/>
                <w:szCs w:val="22"/>
                <w:highlight w:val="green"/>
              </w:rPr>
              <w:t xml:space="preserve">in the STD </w:t>
            </w:r>
            <w:r w:rsidR="001A71BD" w:rsidRPr="0038105C">
              <w:rPr>
                <w:rFonts w:asciiTheme="minorHAnsi" w:hAnsiTheme="minorHAnsi" w:cstheme="minorHAnsi"/>
                <w:bCs/>
                <w:sz w:val="22"/>
                <w:szCs w:val="22"/>
                <w:highlight w:val="green"/>
              </w:rPr>
              <w:t>of the Invalidation at Office of Departure</w:t>
            </w:r>
            <w:r w:rsidR="001A71BD" w:rsidRPr="0038105C">
              <w:rPr>
                <w:rFonts w:asciiTheme="minorHAnsi" w:hAnsiTheme="minorHAnsi" w:cstheme="minorHAnsi"/>
                <w:b/>
                <w:sz w:val="22"/>
                <w:szCs w:val="22"/>
                <w:highlight w:val="green"/>
              </w:rPr>
              <w:t>.</w:t>
            </w:r>
          </w:p>
          <w:p w14:paraId="192DE332" w14:textId="1374C500" w:rsidR="003F238C" w:rsidRPr="0038105C" w:rsidRDefault="003F238C" w:rsidP="003F238C">
            <w:pPr>
              <w:pStyle w:val="ListParagraph"/>
              <w:ind w:left="360"/>
              <w:rPr>
                <w:rFonts w:asciiTheme="minorHAnsi" w:hAnsiTheme="minorHAnsi" w:cstheme="minorHAnsi"/>
                <w:b/>
                <w:sz w:val="22"/>
                <w:szCs w:val="22"/>
                <w:highlight w:val="green"/>
              </w:rPr>
            </w:pPr>
          </w:p>
          <w:p w14:paraId="0BEA1FF7" w14:textId="77777777" w:rsidR="003F238C" w:rsidRPr="0038105C" w:rsidRDefault="003F238C" w:rsidP="00034DFD">
            <w:pPr>
              <w:pStyle w:val="ListParagraph"/>
              <w:numPr>
                <w:ilvl w:val="0"/>
                <w:numId w:val="12"/>
              </w:numPr>
              <w:rPr>
                <w:rFonts w:asciiTheme="minorHAnsi" w:hAnsiTheme="minorHAnsi" w:cstheme="minorHAnsi"/>
                <w:b/>
                <w:sz w:val="22"/>
                <w:szCs w:val="22"/>
                <w:highlight w:val="green"/>
              </w:rPr>
            </w:pPr>
            <w:r w:rsidRPr="0038105C">
              <w:rPr>
                <w:rFonts w:asciiTheme="minorHAnsi" w:hAnsiTheme="minorHAnsi" w:cstheme="minorHAnsi"/>
                <w:bCs/>
                <w:sz w:val="22"/>
                <w:szCs w:val="22"/>
                <w:highlight w:val="green"/>
              </w:rPr>
              <w:t xml:space="preserve">The </w:t>
            </w:r>
            <w:r w:rsidR="00863EA6" w:rsidRPr="0038105C">
              <w:rPr>
                <w:rFonts w:asciiTheme="minorHAnsi" w:hAnsiTheme="minorHAnsi" w:cstheme="minorHAnsi"/>
                <w:bCs/>
                <w:sz w:val="22"/>
                <w:szCs w:val="22"/>
                <w:highlight w:val="green"/>
              </w:rPr>
              <w:t xml:space="preserve">text of the </w:t>
            </w:r>
            <w:r w:rsidRPr="0038105C">
              <w:rPr>
                <w:rFonts w:asciiTheme="minorHAnsi" w:hAnsiTheme="minorHAnsi" w:cstheme="minorHAnsi"/>
                <w:bCs/>
                <w:sz w:val="22"/>
                <w:szCs w:val="22"/>
                <w:highlight w:val="green"/>
              </w:rPr>
              <w:t xml:space="preserve">footnote </w:t>
            </w:r>
            <w:r w:rsidR="00A66213" w:rsidRPr="0038105C">
              <w:rPr>
                <w:rFonts w:asciiTheme="minorHAnsi" w:hAnsiTheme="minorHAnsi" w:cstheme="minorHAnsi"/>
                <w:bCs/>
                <w:sz w:val="22"/>
                <w:szCs w:val="22"/>
                <w:highlight w:val="green"/>
              </w:rPr>
              <w:t xml:space="preserve">15 </w:t>
            </w:r>
            <w:r w:rsidRPr="0038105C">
              <w:rPr>
                <w:rFonts w:asciiTheme="minorHAnsi" w:hAnsiTheme="minorHAnsi" w:cstheme="minorHAnsi"/>
                <w:bCs/>
                <w:sz w:val="22"/>
                <w:szCs w:val="22"/>
                <w:highlight w:val="green"/>
              </w:rPr>
              <w:t>that exists under the scenario</w:t>
            </w:r>
            <w:r w:rsidRPr="0038105C">
              <w:rPr>
                <w:rFonts w:asciiTheme="minorHAnsi" w:hAnsiTheme="minorHAnsi" w:cstheme="minorHAnsi"/>
                <w:b/>
                <w:sz w:val="22"/>
                <w:szCs w:val="22"/>
                <w:highlight w:val="green"/>
              </w:rPr>
              <w:t xml:space="preserve"> “</w:t>
            </w:r>
            <w:r w:rsidR="00863EA6" w:rsidRPr="0038105C">
              <w:rPr>
                <w:rFonts w:asciiTheme="minorHAnsi" w:hAnsiTheme="minorHAnsi" w:cstheme="minorHAnsi"/>
                <w:b/>
                <w:sz w:val="22"/>
                <w:szCs w:val="22"/>
                <w:highlight w:val="green"/>
              </w:rPr>
              <w:t>III.II.3.2.4.2 T-TRA-TRT-A-009-Diversion at Customs Office of Exit for Transit – Movement stopped at the border of Office of Exit for Transit</w:t>
            </w:r>
            <w:r w:rsidRPr="0038105C">
              <w:rPr>
                <w:rFonts w:asciiTheme="minorHAnsi" w:hAnsiTheme="minorHAnsi" w:cstheme="minorHAnsi"/>
                <w:b/>
                <w:sz w:val="22"/>
                <w:szCs w:val="22"/>
                <w:highlight w:val="green"/>
              </w:rPr>
              <w:t xml:space="preserve">” </w:t>
            </w:r>
            <w:r w:rsidRPr="0038105C">
              <w:rPr>
                <w:rFonts w:asciiTheme="minorHAnsi" w:hAnsiTheme="minorHAnsi" w:cstheme="minorHAnsi"/>
                <w:bCs/>
                <w:sz w:val="22"/>
                <w:szCs w:val="22"/>
                <w:highlight w:val="green"/>
              </w:rPr>
              <w:t>needs to be corrected.  Based on the binding itinerary</w:t>
            </w:r>
            <w:r w:rsidR="00A66213" w:rsidRPr="0038105C">
              <w:rPr>
                <w:rFonts w:asciiTheme="minorHAnsi" w:hAnsiTheme="minorHAnsi" w:cstheme="minorHAnsi"/>
                <w:bCs/>
                <w:sz w:val="22"/>
                <w:szCs w:val="22"/>
                <w:highlight w:val="green"/>
              </w:rPr>
              <w:t xml:space="preserve"> of the movement</w:t>
            </w:r>
            <w:r w:rsidRPr="0038105C">
              <w:rPr>
                <w:rFonts w:asciiTheme="minorHAnsi" w:hAnsiTheme="minorHAnsi" w:cstheme="minorHAnsi"/>
                <w:bCs/>
                <w:sz w:val="22"/>
                <w:szCs w:val="22"/>
                <w:highlight w:val="green"/>
              </w:rPr>
              <w:t>, the IE164 is to be sent by NTA.HR and not NTA.HU</w:t>
            </w:r>
            <w:r w:rsidR="00A66213" w:rsidRPr="0038105C">
              <w:rPr>
                <w:rFonts w:asciiTheme="minorHAnsi" w:hAnsiTheme="minorHAnsi" w:cstheme="minorHAnsi"/>
                <w:bCs/>
                <w:sz w:val="22"/>
                <w:szCs w:val="22"/>
                <w:highlight w:val="green"/>
              </w:rPr>
              <w:t xml:space="preserve"> (as mentioned in the last sentence of the footnote 15)</w:t>
            </w:r>
            <w:r w:rsidRPr="0038105C">
              <w:rPr>
                <w:rFonts w:asciiTheme="minorHAnsi" w:hAnsiTheme="minorHAnsi" w:cstheme="minorHAnsi"/>
                <w:bCs/>
                <w:sz w:val="22"/>
                <w:szCs w:val="22"/>
                <w:highlight w:val="green"/>
              </w:rPr>
              <w:t>.</w:t>
            </w:r>
            <w:r w:rsidR="00A66213" w:rsidRPr="0038105C">
              <w:rPr>
                <w:rFonts w:asciiTheme="minorHAnsi" w:hAnsiTheme="minorHAnsi" w:cstheme="minorHAnsi"/>
                <w:bCs/>
                <w:sz w:val="22"/>
                <w:szCs w:val="22"/>
                <w:highlight w:val="green"/>
              </w:rPr>
              <w:t xml:space="preserve"> Additionally, in DDNTA v5.15.0-v1.00, the existing footnote 15 will be renumbered to number 18 (due to other footnotes added above as per RFC_NCTS_0116 - RTC-56497).</w:t>
            </w:r>
          </w:p>
          <w:p w14:paraId="10AE57A7" w14:textId="77777777" w:rsidR="0038105C" w:rsidRPr="0038105C" w:rsidRDefault="0038105C" w:rsidP="0038105C">
            <w:pPr>
              <w:ind w:left="360"/>
              <w:rPr>
                <w:rFonts w:asciiTheme="minorHAnsi" w:hAnsiTheme="minorHAnsi" w:cstheme="minorHAnsi"/>
                <w:bCs/>
                <w:sz w:val="22"/>
                <w:szCs w:val="22"/>
                <w:highlight w:val="green"/>
              </w:rPr>
            </w:pPr>
          </w:p>
          <w:p w14:paraId="442F653A" w14:textId="77777777" w:rsidR="0038105C" w:rsidRDefault="0057254F" w:rsidP="0038105C">
            <w:pPr>
              <w:pStyle w:val="ListParagraph"/>
              <w:numPr>
                <w:ilvl w:val="0"/>
                <w:numId w:val="12"/>
              </w:numPr>
              <w:rPr>
                <w:rFonts w:asciiTheme="minorHAnsi" w:hAnsiTheme="minorHAnsi" w:cstheme="minorHAnsi"/>
                <w:bCs/>
                <w:sz w:val="22"/>
                <w:szCs w:val="22"/>
                <w:highlight w:val="green"/>
              </w:rPr>
            </w:pPr>
            <w:r w:rsidRPr="0038105C">
              <w:rPr>
                <w:rFonts w:asciiTheme="minorHAnsi" w:hAnsiTheme="minorHAnsi" w:cstheme="minorHAnsi"/>
                <w:bCs/>
                <w:sz w:val="22"/>
                <w:szCs w:val="22"/>
                <w:highlight w:val="green"/>
              </w:rPr>
              <w:t>During the pre-lodged transit declaration the Holder of the Transit Procedure may receive the IE060 message from the Office of Departure with the Notification type = ‘2-Intention to Control’. However, the DDNTA Main Document shall clarify that this control notification shall not be provided to AEO</w:t>
            </w:r>
            <w:r w:rsidR="00DE4504" w:rsidRPr="0038105C">
              <w:rPr>
                <w:rFonts w:asciiTheme="minorHAnsi" w:hAnsiTheme="minorHAnsi" w:cstheme="minorHAnsi"/>
                <w:bCs/>
                <w:sz w:val="22"/>
                <w:szCs w:val="22"/>
                <w:highlight w:val="green"/>
              </w:rPr>
              <w:t>,</w:t>
            </w:r>
            <w:r w:rsidRPr="0038105C">
              <w:rPr>
                <w:rFonts w:asciiTheme="minorHAnsi" w:hAnsiTheme="minorHAnsi" w:cstheme="minorHAnsi"/>
                <w:bCs/>
                <w:sz w:val="22"/>
                <w:szCs w:val="22"/>
                <w:highlight w:val="green"/>
              </w:rPr>
              <w:t xml:space="preserve"> where it may jeopardize the controls to be carried out or the results thereof. </w:t>
            </w:r>
          </w:p>
          <w:p w14:paraId="501101B0" w14:textId="08E92538" w:rsidR="005A2B2D" w:rsidRPr="0038105C" w:rsidRDefault="005A2B2D" w:rsidP="0038105C">
            <w:pPr>
              <w:pStyle w:val="ListParagraph"/>
              <w:numPr>
                <w:ilvl w:val="0"/>
                <w:numId w:val="12"/>
              </w:numPr>
              <w:rPr>
                <w:rFonts w:asciiTheme="minorHAnsi" w:hAnsiTheme="minorHAnsi" w:cstheme="minorHAnsi"/>
                <w:bCs/>
                <w:sz w:val="22"/>
                <w:szCs w:val="22"/>
                <w:highlight w:val="green"/>
              </w:rPr>
            </w:pPr>
            <w:r w:rsidRPr="005A2B2D">
              <w:rPr>
                <w:rFonts w:asciiTheme="minorHAnsi" w:hAnsiTheme="minorHAnsi" w:cstheme="minorHAnsi"/>
                <w:bCs/>
                <w:sz w:val="22"/>
                <w:szCs w:val="22"/>
                <w:highlight w:val="green"/>
              </w:rPr>
              <w:lastRenderedPageBreak/>
              <w:t xml:space="preserve">When functional errors (rules/conditions violated) are found in the invalidation request (IE014) from the </w:t>
            </w:r>
            <w:r w:rsidR="00032DD2">
              <w:rPr>
                <w:rFonts w:asciiTheme="minorHAnsi" w:hAnsiTheme="minorHAnsi" w:cstheme="minorHAnsi"/>
                <w:bCs/>
                <w:sz w:val="22"/>
                <w:szCs w:val="22"/>
                <w:highlight w:val="green"/>
              </w:rPr>
              <w:t>H</w:t>
            </w:r>
            <w:r w:rsidRPr="005A2B2D">
              <w:rPr>
                <w:rFonts w:asciiTheme="minorHAnsi" w:hAnsiTheme="minorHAnsi" w:cstheme="minorHAnsi"/>
                <w:bCs/>
                <w:sz w:val="22"/>
                <w:szCs w:val="22"/>
                <w:highlight w:val="green"/>
              </w:rPr>
              <w:t xml:space="preserve">older of the </w:t>
            </w:r>
            <w:r w:rsidR="00032DD2">
              <w:rPr>
                <w:rFonts w:asciiTheme="minorHAnsi" w:hAnsiTheme="minorHAnsi" w:cstheme="minorHAnsi"/>
                <w:bCs/>
                <w:sz w:val="22"/>
                <w:szCs w:val="22"/>
                <w:highlight w:val="green"/>
              </w:rPr>
              <w:t>T</w:t>
            </w:r>
            <w:r w:rsidRPr="005A2B2D">
              <w:rPr>
                <w:rFonts w:asciiTheme="minorHAnsi" w:hAnsiTheme="minorHAnsi" w:cstheme="minorHAnsi"/>
                <w:bCs/>
                <w:sz w:val="22"/>
                <w:szCs w:val="22"/>
                <w:highlight w:val="green"/>
              </w:rPr>
              <w:t xml:space="preserve">ransit </w:t>
            </w:r>
            <w:r w:rsidR="00032DD2">
              <w:rPr>
                <w:rFonts w:asciiTheme="minorHAnsi" w:hAnsiTheme="minorHAnsi" w:cstheme="minorHAnsi"/>
                <w:bCs/>
                <w:sz w:val="22"/>
                <w:szCs w:val="22"/>
                <w:highlight w:val="green"/>
              </w:rPr>
              <w:t>P</w:t>
            </w:r>
            <w:r w:rsidRPr="005A2B2D">
              <w:rPr>
                <w:rFonts w:asciiTheme="minorHAnsi" w:hAnsiTheme="minorHAnsi" w:cstheme="minorHAnsi"/>
                <w:bCs/>
                <w:sz w:val="22"/>
                <w:szCs w:val="22"/>
                <w:highlight w:val="green"/>
              </w:rPr>
              <w:t xml:space="preserve">rocedure, </w:t>
            </w:r>
            <w:r w:rsidR="00790D60">
              <w:rPr>
                <w:rFonts w:asciiTheme="minorHAnsi" w:hAnsiTheme="minorHAnsi" w:cstheme="minorHAnsi"/>
                <w:bCs/>
                <w:sz w:val="22"/>
                <w:szCs w:val="22"/>
                <w:highlight w:val="green"/>
              </w:rPr>
              <w:t>the Office of Departure</w:t>
            </w:r>
            <w:r w:rsidRPr="005A2B2D">
              <w:rPr>
                <w:rFonts w:asciiTheme="minorHAnsi" w:hAnsiTheme="minorHAnsi" w:cstheme="minorHAnsi"/>
                <w:bCs/>
                <w:sz w:val="22"/>
                <w:szCs w:val="22"/>
                <w:highlight w:val="green"/>
              </w:rPr>
              <w:t xml:space="preserve"> </w:t>
            </w:r>
            <w:r w:rsidR="00790D60">
              <w:rPr>
                <w:rFonts w:asciiTheme="minorHAnsi" w:hAnsiTheme="minorHAnsi" w:cstheme="minorHAnsi"/>
                <w:bCs/>
                <w:sz w:val="22"/>
                <w:szCs w:val="22"/>
                <w:highlight w:val="green"/>
              </w:rPr>
              <w:t>shall reply</w:t>
            </w:r>
            <w:r w:rsidRPr="005A2B2D">
              <w:rPr>
                <w:rFonts w:asciiTheme="minorHAnsi" w:hAnsiTheme="minorHAnsi" w:cstheme="minorHAnsi"/>
                <w:bCs/>
                <w:sz w:val="22"/>
                <w:szCs w:val="22"/>
                <w:highlight w:val="green"/>
              </w:rPr>
              <w:t xml:space="preserve"> with an IE056</w:t>
            </w:r>
            <w:r w:rsidR="00790D60">
              <w:rPr>
                <w:rFonts w:asciiTheme="minorHAnsi" w:hAnsiTheme="minorHAnsi" w:cstheme="minorHAnsi"/>
                <w:bCs/>
                <w:sz w:val="22"/>
                <w:szCs w:val="22"/>
                <w:highlight w:val="green"/>
              </w:rPr>
              <w:t xml:space="preserve"> instead of a IE009 message</w:t>
            </w:r>
            <w:r w:rsidRPr="005A2B2D">
              <w:rPr>
                <w:rFonts w:asciiTheme="minorHAnsi" w:hAnsiTheme="minorHAnsi" w:cstheme="minorHAnsi"/>
                <w:bCs/>
                <w:sz w:val="22"/>
                <w:szCs w:val="22"/>
                <w:highlight w:val="green"/>
              </w:rPr>
              <w:t>.</w:t>
            </w:r>
            <w:r w:rsidR="00790D60">
              <w:rPr>
                <w:rFonts w:asciiTheme="minorHAnsi" w:hAnsiTheme="minorHAnsi" w:cstheme="minorHAnsi"/>
                <w:bCs/>
                <w:sz w:val="22"/>
                <w:szCs w:val="22"/>
                <w:highlight w:val="green"/>
              </w:rPr>
              <w:t xml:space="preserve"> </w:t>
            </w:r>
            <w:r w:rsidR="00712767">
              <w:rPr>
                <w:rFonts w:asciiTheme="minorHAnsi" w:hAnsiTheme="minorHAnsi" w:cstheme="minorHAnsi"/>
                <w:bCs/>
                <w:sz w:val="22"/>
                <w:szCs w:val="22"/>
                <w:highlight w:val="green"/>
              </w:rPr>
              <w:t>This change is also described in the DDNTA Main Document.</w:t>
            </w:r>
          </w:p>
        </w:tc>
      </w:tr>
    </w:tbl>
    <w:p w14:paraId="1B057FB2" w14:textId="77777777" w:rsidR="008163F3" w:rsidRPr="00074158" w:rsidRDefault="008163F3" w:rsidP="00C001F9">
      <w:pPr>
        <w:rPr>
          <w:rFonts w:asciiTheme="minorHAnsi" w:hAnsiTheme="minorHAnsi" w:cs="Arial"/>
          <w:b/>
          <w:bCs/>
          <w:i/>
          <w:iCs/>
          <w:color w:val="5C5C5C"/>
          <w:sz w:val="28"/>
          <w:szCs w:val="28"/>
        </w:rPr>
      </w:pPr>
    </w:p>
    <w:p w14:paraId="57E70BFA" w14:textId="77777777" w:rsidR="004F22B1" w:rsidRPr="00074158" w:rsidRDefault="004F22B1" w:rsidP="004F22B1">
      <w:pPr>
        <w:rPr>
          <w:rFonts w:asciiTheme="minorHAnsi" w:hAnsiTheme="minorHAnsi" w:cs="Arial"/>
          <w:b/>
          <w:bCs/>
          <w:sz w:val="28"/>
          <w:szCs w:val="28"/>
        </w:rPr>
      </w:pPr>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846"/>
      </w:tblGrid>
      <w:tr w:rsidR="003D4A7A" w:rsidRPr="006B1220" w14:paraId="36098742" w14:textId="77777777" w:rsidTr="07EEE04D">
        <w:tc>
          <w:tcPr>
            <w:tcW w:w="9606" w:type="dxa"/>
          </w:tcPr>
          <w:p w14:paraId="5BC4FB92" w14:textId="77777777" w:rsidR="0006439C" w:rsidRPr="00A15060" w:rsidRDefault="004F301C" w:rsidP="0006439C">
            <w:pPr>
              <w:rPr>
                <w:rFonts w:asciiTheme="minorHAnsi" w:hAnsiTheme="minorHAnsi" w:cstheme="minorHAnsi"/>
                <w:sz w:val="22"/>
                <w:szCs w:val="22"/>
              </w:rPr>
            </w:pPr>
            <w:r w:rsidRPr="00135BFC">
              <w:rPr>
                <w:rFonts w:asciiTheme="minorHAnsi" w:hAnsiTheme="minorHAnsi" w:cstheme="minorHAnsi"/>
                <w:sz w:val="22"/>
                <w:szCs w:val="22"/>
              </w:rPr>
              <w:t>The following corrections will be performed</w:t>
            </w:r>
            <w:r w:rsidR="00D347FE" w:rsidRPr="00135BFC">
              <w:rPr>
                <w:rFonts w:asciiTheme="minorHAnsi" w:hAnsiTheme="minorHAnsi" w:cstheme="minorHAnsi"/>
                <w:sz w:val="22"/>
                <w:szCs w:val="22"/>
              </w:rPr>
              <w:t xml:space="preserve"> into </w:t>
            </w:r>
            <w:r w:rsidR="0006439C">
              <w:rPr>
                <w:rFonts w:asciiTheme="minorHAnsi" w:hAnsiTheme="minorHAnsi" w:cstheme="minorHAnsi"/>
                <w:sz w:val="22"/>
                <w:szCs w:val="22"/>
              </w:rPr>
              <w:t xml:space="preserve">the </w:t>
            </w:r>
            <w:r w:rsidR="0006439C">
              <w:rPr>
                <w:rFonts w:asciiTheme="minorHAnsi" w:hAnsiTheme="minorHAnsi" w:cstheme="minorHAnsi"/>
                <w:b/>
                <w:sz w:val="22"/>
                <w:szCs w:val="22"/>
              </w:rPr>
              <w:t>DDNTA-5.14.1-v1.00 (Main Document)</w:t>
            </w:r>
            <w:r w:rsidR="0006439C" w:rsidRPr="00E201AE">
              <w:rPr>
                <w:rFonts w:asciiTheme="minorHAnsi" w:hAnsiTheme="minorHAnsi" w:cstheme="minorHAnsi"/>
                <w:bCs/>
                <w:color w:val="FF0000"/>
                <w:sz w:val="22"/>
                <w:szCs w:val="22"/>
              </w:rPr>
              <w:t xml:space="preserve"> (changes are depicted in red colour)</w:t>
            </w:r>
            <w:r w:rsidR="0006439C" w:rsidRPr="00A15060">
              <w:rPr>
                <w:rFonts w:asciiTheme="minorHAnsi" w:hAnsiTheme="minorHAnsi" w:cstheme="minorHAnsi"/>
                <w:sz w:val="22"/>
                <w:szCs w:val="22"/>
              </w:rPr>
              <w:t>:</w:t>
            </w:r>
          </w:p>
          <w:p w14:paraId="1699157B" w14:textId="44E9E362" w:rsidR="004F301C" w:rsidRPr="00135BFC" w:rsidRDefault="004F301C" w:rsidP="000E386F">
            <w:pPr>
              <w:rPr>
                <w:rFonts w:asciiTheme="minorHAnsi" w:hAnsiTheme="minorHAnsi" w:cstheme="minorHAnsi"/>
                <w:sz w:val="22"/>
                <w:szCs w:val="22"/>
              </w:rPr>
            </w:pPr>
          </w:p>
          <w:p w14:paraId="61E3EDAB" w14:textId="683DBB22" w:rsidR="00415E75" w:rsidRPr="007A6F98" w:rsidRDefault="006D1355" w:rsidP="007A6F98">
            <w:pPr>
              <w:pStyle w:val="ListParagraph"/>
              <w:numPr>
                <w:ilvl w:val="0"/>
                <w:numId w:val="37"/>
              </w:numPr>
              <w:ind w:left="360"/>
              <w:rPr>
                <w:rFonts w:asciiTheme="minorHAnsi" w:hAnsiTheme="minorHAnsi" w:cstheme="minorHAnsi"/>
                <w:b/>
                <w:sz w:val="22"/>
                <w:szCs w:val="22"/>
              </w:rPr>
            </w:pPr>
            <w:r w:rsidRPr="007A6F98">
              <w:rPr>
                <w:rFonts w:asciiTheme="minorHAnsi" w:hAnsiTheme="minorHAnsi" w:cstheme="minorHAnsi"/>
                <w:b/>
                <w:sz w:val="22"/>
                <w:szCs w:val="22"/>
              </w:rPr>
              <w:t>The Table 28: State changes of an MRN at the Office of Departure for Core Business – Specific Scenarios for Export Followed by Transit related to ‘New processes for a “To Be” country’ under section IV.III.2.2.2.1</w:t>
            </w:r>
            <w:r w:rsidR="001F0CE6" w:rsidRPr="007A6F98">
              <w:rPr>
                <w:rFonts w:asciiTheme="minorHAnsi" w:hAnsiTheme="minorHAnsi" w:cstheme="minorHAnsi"/>
                <w:b/>
                <w:sz w:val="22"/>
                <w:szCs w:val="22"/>
              </w:rPr>
              <w:t xml:space="preserve"> </w:t>
            </w:r>
            <w:r w:rsidRPr="007A6F98">
              <w:rPr>
                <w:rFonts w:asciiTheme="minorHAnsi" w:hAnsiTheme="minorHAnsi" w:cstheme="minorHAnsi"/>
                <w:b/>
                <w:sz w:val="22"/>
                <w:szCs w:val="22"/>
              </w:rPr>
              <w:t>Office of Departure STD needs to be updated</w:t>
            </w:r>
            <w:r w:rsidR="001F0CE6" w:rsidRPr="007A6F98">
              <w:rPr>
                <w:rFonts w:asciiTheme="minorHAnsi" w:hAnsiTheme="minorHAnsi" w:cstheme="minorHAnsi"/>
                <w:b/>
                <w:sz w:val="22"/>
                <w:szCs w:val="22"/>
              </w:rPr>
              <w:t xml:space="preserve"> as follows:</w:t>
            </w:r>
          </w:p>
          <w:p w14:paraId="7EF587B9" w14:textId="77777777" w:rsidR="006D1355" w:rsidRPr="00135BFC" w:rsidRDefault="006D1355" w:rsidP="006D1355">
            <w:pPr>
              <w:rPr>
                <w:rFonts w:asciiTheme="minorHAnsi" w:hAnsiTheme="minorHAnsi" w:cstheme="minorHAnsi"/>
                <w:b/>
                <w:bCs/>
                <w:sz w:val="22"/>
                <w:szCs w:val="22"/>
              </w:rPr>
            </w:pPr>
          </w:p>
          <w:p w14:paraId="33CB80F1" w14:textId="77777777" w:rsidR="006D1355" w:rsidRPr="00135BFC" w:rsidRDefault="006D1355" w:rsidP="006D1355">
            <w:pPr>
              <w:rPr>
                <w:rFonts w:asciiTheme="minorHAnsi" w:hAnsiTheme="minorHAnsi" w:cstheme="minorHAnsi"/>
                <w:b/>
                <w:bCs/>
                <w:sz w:val="22"/>
                <w:szCs w:val="22"/>
              </w:rP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4"/>
              <w:gridCol w:w="750"/>
              <w:gridCol w:w="661"/>
              <w:gridCol w:w="1443"/>
              <w:gridCol w:w="1160"/>
              <w:gridCol w:w="2195"/>
              <w:gridCol w:w="1562"/>
            </w:tblGrid>
            <w:tr w:rsidR="006D1355" w:rsidRPr="00135BFC" w14:paraId="76147EF7" w14:textId="77777777" w:rsidTr="001C1B48">
              <w:trPr>
                <w:tblHeader/>
                <w:jc w:val="center"/>
              </w:trPr>
              <w:tc>
                <w:tcPr>
                  <w:tcW w:w="4225" w:type="dxa"/>
                  <w:gridSpan w:val="4"/>
                  <w:shd w:val="clear" w:color="auto" w:fill="000080"/>
                  <w:vAlign w:val="center"/>
                </w:tcPr>
                <w:p w14:paraId="211E785E" w14:textId="77777777" w:rsidR="006D1355" w:rsidRPr="007A6F98" w:rsidRDefault="006D1355" w:rsidP="006D1355">
                  <w:pPr>
                    <w:pStyle w:val="Table10"/>
                    <w:jc w:val="center"/>
                    <w:rPr>
                      <w:b/>
                      <w:color w:val="FFFFFF" w:themeColor="background1"/>
                      <w:szCs w:val="22"/>
                    </w:rPr>
                  </w:pPr>
                  <w:r w:rsidRPr="007A6F98">
                    <w:rPr>
                      <w:b/>
                      <w:color w:val="FFFFFF" w:themeColor="background1"/>
                      <w:szCs w:val="22"/>
                    </w:rPr>
                    <w:t xml:space="preserve">NCTS-P5 </w:t>
                  </w:r>
                  <w:r w:rsidRPr="007A6F98">
                    <w:rPr>
                      <w:b/>
                      <w:color w:val="FFFFFF" w:themeColor="background1"/>
                      <w:szCs w:val="22"/>
                    </w:rPr>
                    <w:fldChar w:fldCharType="begin"/>
                  </w:r>
                  <w:r w:rsidRPr="007A6F98">
                    <w:rPr>
                      <w:b/>
                      <w:color w:val="FFFFFF" w:themeColor="background1"/>
                      <w:szCs w:val="22"/>
                    </w:rPr>
                    <w:instrText xml:space="preserve"> REF _Ref18054220 \h  \* MERGEFORMAT </w:instrText>
                  </w:r>
                  <w:r w:rsidRPr="007A6F98">
                    <w:rPr>
                      <w:b/>
                      <w:color w:val="FFFFFF" w:themeColor="background1"/>
                      <w:szCs w:val="22"/>
                    </w:rPr>
                  </w:r>
                  <w:r w:rsidRPr="007A6F98">
                    <w:rPr>
                      <w:b/>
                      <w:color w:val="FFFFFF" w:themeColor="background1"/>
                      <w:szCs w:val="22"/>
                    </w:rPr>
                    <w:fldChar w:fldCharType="separate"/>
                  </w:r>
                  <w:r w:rsidRPr="007A6F98">
                    <w:rPr>
                      <w:b/>
                      <w:color w:val="FFFFFF" w:themeColor="background1"/>
                    </w:rPr>
                    <w:t>Office of Departure STD</w:t>
                  </w:r>
                  <w:r w:rsidRPr="007A6F98">
                    <w:rPr>
                      <w:b/>
                      <w:color w:val="FFFFFF" w:themeColor="background1"/>
                      <w:szCs w:val="22"/>
                    </w:rPr>
                    <w:fldChar w:fldCharType="end"/>
                  </w:r>
                  <w:r w:rsidRPr="007A6F98">
                    <w:rPr>
                      <w:b/>
                      <w:color w:val="FFFFFF" w:themeColor="background1"/>
                      <w:szCs w:val="22"/>
                    </w:rPr>
                    <w:t xml:space="preserve"> for NCTS-P5 (To Be) - </w:t>
                  </w:r>
                  <w:r w:rsidRPr="007A6F98">
                    <w:rPr>
                      <w:b/>
                      <w:color w:val="FFFFFF" w:themeColor="background1"/>
                      <w:szCs w:val="22"/>
                    </w:rPr>
                    <w:fldChar w:fldCharType="begin"/>
                  </w:r>
                  <w:r w:rsidRPr="007A6F98">
                    <w:rPr>
                      <w:b/>
                      <w:color w:val="FFFFFF" w:themeColor="background1"/>
                      <w:szCs w:val="22"/>
                    </w:rPr>
                    <w:instrText xml:space="preserve"> REF _Ref18405755 \r \h  \* MERGEFORMAT </w:instrText>
                  </w:r>
                  <w:r w:rsidRPr="007A6F98">
                    <w:rPr>
                      <w:b/>
                      <w:color w:val="FFFFFF" w:themeColor="background1"/>
                      <w:szCs w:val="22"/>
                    </w:rPr>
                  </w:r>
                  <w:r w:rsidRPr="007A6F98">
                    <w:rPr>
                      <w:b/>
                      <w:color w:val="FFFFFF" w:themeColor="background1"/>
                      <w:szCs w:val="22"/>
                    </w:rPr>
                    <w:fldChar w:fldCharType="separate"/>
                  </w:r>
                  <w:r w:rsidRPr="007A6F98">
                    <w:rPr>
                      <w:b/>
                      <w:color w:val="FFFFFF" w:themeColor="background1"/>
                      <w:szCs w:val="22"/>
                    </w:rPr>
                    <w:t>III.V.5</w:t>
                  </w:r>
                  <w:r w:rsidRPr="007A6F98">
                    <w:rPr>
                      <w:b/>
                      <w:color w:val="FFFFFF" w:themeColor="background1"/>
                      <w:szCs w:val="22"/>
                    </w:rPr>
                    <w:fldChar w:fldCharType="end"/>
                  </w:r>
                </w:p>
              </w:tc>
              <w:tc>
                <w:tcPr>
                  <w:tcW w:w="5040" w:type="dxa"/>
                  <w:gridSpan w:val="3"/>
                  <w:shd w:val="clear" w:color="auto" w:fill="E36C0A" w:themeFill="accent6" w:themeFillShade="BF"/>
                  <w:vAlign w:val="center"/>
                </w:tcPr>
                <w:p w14:paraId="28FC6752" w14:textId="077F296F" w:rsidR="006D1355" w:rsidRPr="00135BFC" w:rsidRDefault="006D1355" w:rsidP="006D1355">
                  <w:pPr>
                    <w:pStyle w:val="Table10"/>
                    <w:jc w:val="center"/>
                    <w:rPr>
                      <w:b/>
                      <w:color w:val="000000" w:themeColor="text1"/>
                      <w:szCs w:val="24"/>
                    </w:rPr>
                  </w:pPr>
                  <w:r w:rsidRPr="00135BFC">
                    <w:rPr>
                      <w:b/>
                      <w:color w:val="000000" w:themeColor="text1"/>
                      <w:szCs w:val="24"/>
                    </w:rPr>
                    <w:t xml:space="preserve">Changes for </w:t>
                  </w:r>
                  <w:r w:rsidRPr="00135BFC">
                    <w:rPr>
                      <w:bCs/>
                      <w:strike/>
                      <w:color w:val="FF0000"/>
                      <w:szCs w:val="24"/>
                      <w:highlight w:val="lightGray"/>
                    </w:rPr>
                    <w:fldChar w:fldCharType="begin"/>
                  </w:r>
                  <w:r w:rsidRPr="00135BFC">
                    <w:rPr>
                      <w:bCs/>
                      <w:strike/>
                      <w:color w:val="FF0000"/>
                      <w:szCs w:val="24"/>
                      <w:highlight w:val="lightGray"/>
                    </w:rPr>
                    <w:instrText xml:space="preserve"> REF _Ref18318608 \h  \* MERGEFORMAT </w:instrText>
                  </w:r>
                  <w:r w:rsidRPr="00135BFC">
                    <w:rPr>
                      <w:bCs/>
                      <w:strike/>
                      <w:color w:val="FF0000"/>
                      <w:szCs w:val="24"/>
                      <w:highlight w:val="lightGray"/>
                    </w:rPr>
                  </w:r>
                  <w:r w:rsidRPr="00135BFC">
                    <w:rPr>
                      <w:bCs/>
                      <w:strike/>
                      <w:color w:val="FF0000"/>
                      <w:szCs w:val="24"/>
                      <w:highlight w:val="lightGray"/>
                    </w:rPr>
                    <w:fldChar w:fldCharType="separate"/>
                  </w:r>
                  <w:r w:rsidRPr="00135BFC">
                    <w:rPr>
                      <w:bCs/>
                      <w:strike/>
                      <w:color w:val="FF0000"/>
                      <w:szCs w:val="24"/>
                      <w:highlight w:val="lightGray"/>
                    </w:rPr>
                    <w:t>Core Business – Specific Scenarios for Incidents “</w:t>
                  </w:r>
                  <w:proofErr w:type="spellStart"/>
                  <w:r w:rsidRPr="00135BFC">
                    <w:rPr>
                      <w:bCs/>
                      <w:strike/>
                      <w:color w:val="FF0000"/>
                      <w:szCs w:val="24"/>
                      <w:highlight w:val="lightGray"/>
                    </w:rPr>
                    <w:t>En</w:t>
                  </w:r>
                  <w:proofErr w:type="spellEnd"/>
                  <w:r w:rsidRPr="00135BFC">
                    <w:rPr>
                      <w:bCs/>
                      <w:strike/>
                      <w:color w:val="FF0000"/>
                      <w:szCs w:val="24"/>
                      <w:highlight w:val="lightGray"/>
                    </w:rPr>
                    <w:t xml:space="preserve"> Route”</w:t>
                  </w:r>
                  <w:r w:rsidRPr="00135BFC">
                    <w:rPr>
                      <w:bCs/>
                      <w:strike/>
                      <w:color w:val="FF0000"/>
                      <w:szCs w:val="24"/>
                      <w:highlight w:val="lightGray"/>
                    </w:rPr>
                    <w:fldChar w:fldCharType="end"/>
                  </w:r>
                  <w:r w:rsidRPr="00135BFC">
                    <w:rPr>
                      <w:bCs/>
                      <w:strike/>
                      <w:color w:val="FF0000"/>
                      <w:szCs w:val="24"/>
                      <w:highlight w:val="lightGray"/>
                    </w:rPr>
                    <w:t xml:space="preserve"> (</w:t>
                  </w:r>
                  <w:r w:rsidRPr="00135BFC">
                    <w:rPr>
                      <w:bCs/>
                      <w:strike/>
                      <w:color w:val="FF0000"/>
                      <w:szCs w:val="24"/>
                      <w:highlight w:val="lightGray"/>
                    </w:rPr>
                    <w:fldChar w:fldCharType="begin"/>
                  </w:r>
                  <w:r w:rsidRPr="00135BFC">
                    <w:rPr>
                      <w:bCs/>
                      <w:strike/>
                      <w:color w:val="FF0000"/>
                      <w:szCs w:val="24"/>
                      <w:highlight w:val="lightGray"/>
                    </w:rPr>
                    <w:instrText xml:space="preserve"> REF _Ref18318608 \r \h  \* MERGEFORMAT </w:instrText>
                  </w:r>
                  <w:r w:rsidRPr="00135BFC">
                    <w:rPr>
                      <w:bCs/>
                      <w:strike/>
                      <w:color w:val="FF0000"/>
                      <w:szCs w:val="24"/>
                      <w:highlight w:val="lightGray"/>
                    </w:rPr>
                  </w:r>
                  <w:r w:rsidRPr="00135BFC">
                    <w:rPr>
                      <w:bCs/>
                      <w:strike/>
                      <w:color w:val="FF0000"/>
                      <w:szCs w:val="24"/>
                      <w:highlight w:val="lightGray"/>
                    </w:rPr>
                    <w:fldChar w:fldCharType="separate"/>
                  </w:r>
                  <w:r w:rsidRPr="00135BFC">
                    <w:rPr>
                      <w:bCs/>
                      <w:strike/>
                      <w:color w:val="FF0000"/>
                      <w:szCs w:val="24"/>
                      <w:highlight w:val="lightGray"/>
                    </w:rPr>
                    <w:t>IV.III.2.3</w:t>
                  </w:r>
                  <w:r w:rsidRPr="00135BFC">
                    <w:rPr>
                      <w:bCs/>
                      <w:strike/>
                      <w:color w:val="FF0000"/>
                      <w:szCs w:val="24"/>
                      <w:highlight w:val="lightGray"/>
                    </w:rPr>
                    <w:fldChar w:fldCharType="end"/>
                  </w:r>
                  <w:r w:rsidRPr="00135BFC">
                    <w:rPr>
                      <w:bCs/>
                      <w:strike/>
                      <w:color w:val="FF0000"/>
                      <w:szCs w:val="24"/>
                      <w:highlight w:val="lightGray"/>
                    </w:rPr>
                    <w:t>)</w:t>
                  </w:r>
                  <w:r w:rsidR="00424F6C" w:rsidRPr="00135BFC">
                    <w:rPr>
                      <w:bCs/>
                      <w:color w:val="FF0000"/>
                      <w:szCs w:val="24"/>
                      <w:highlight w:val="lightGray"/>
                    </w:rPr>
                    <w:t>Core Business – Specific Scenarios for Export Followed by Transit (IV.III.2.2)</w:t>
                  </w:r>
                </w:p>
              </w:tc>
            </w:tr>
            <w:tr w:rsidR="006D1355" w:rsidRPr="00135BFC" w14:paraId="35867F8D" w14:textId="77777777" w:rsidTr="001C1B48">
              <w:trPr>
                <w:tblHeader/>
                <w:jc w:val="center"/>
              </w:trPr>
              <w:tc>
                <w:tcPr>
                  <w:tcW w:w="1525" w:type="dxa"/>
                  <w:shd w:val="clear" w:color="auto" w:fill="000080"/>
                  <w:vAlign w:val="center"/>
                </w:tcPr>
                <w:p w14:paraId="0B57C331" w14:textId="77777777" w:rsidR="006D1355" w:rsidRPr="007A6F98" w:rsidRDefault="006D1355" w:rsidP="006D1355">
                  <w:pPr>
                    <w:pStyle w:val="Table10"/>
                    <w:jc w:val="center"/>
                    <w:rPr>
                      <w:b/>
                      <w:color w:val="FFFFFF" w:themeColor="background1"/>
                      <w:szCs w:val="24"/>
                    </w:rPr>
                  </w:pPr>
                  <w:r w:rsidRPr="007A6F98">
                    <w:rPr>
                      <w:b/>
                      <w:color w:val="FFFFFF" w:themeColor="background1"/>
                      <w:szCs w:val="24"/>
                    </w:rPr>
                    <w:t>Name</w:t>
                  </w:r>
                </w:p>
              </w:tc>
              <w:tc>
                <w:tcPr>
                  <w:tcW w:w="573" w:type="dxa"/>
                  <w:shd w:val="clear" w:color="auto" w:fill="000080"/>
                  <w:vAlign w:val="center"/>
                </w:tcPr>
                <w:p w14:paraId="40E7F336" w14:textId="77777777" w:rsidR="006D1355" w:rsidRPr="007A6F98" w:rsidRDefault="006D1355" w:rsidP="006D1355">
                  <w:pPr>
                    <w:pStyle w:val="Table10"/>
                    <w:jc w:val="center"/>
                    <w:rPr>
                      <w:b/>
                      <w:color w:val="FFFFFF" w:themeColor="background1"/>
                      <w:szCs w:val="24"/>
                    </w:rPr>
                  </w:pPr>
                  <w:r w:rsidRPr="007A6F98">
                    <w:rPr>
                      <w:b/>
                      <w:color w:val="FFFFFF" w:themeColor="background1"/>
                      <w:szCs w:val="24"/>
                    </w:rPr>
                    <w:t>Status</w:t>
                  </w:r>
                </w:p>
              </w:tc>
              <w:tc>
                <w:tcPr>
                  <w:tcW w:w="661" w:type="dxa"/>
                  <w:shd w:val="clear" w:color="auto" w:fill="000080"/>
                  <w:vAlign w:val="center"/>
                </w:tcPr>
                <w:p w14:paraId="1D6A323D" w14:textId="77777777" w:rsidR="006D1355" w:rsidRPr="007A6F98" w:rsidRDefault="006D1355" w:rsidP="006D1355">
                  <w:pPr>
                    <w:pStyle w:val="Table10"/>
                    <w:jc w:val="center"/>
                    <w:rPr>
                      <w:b/>
                      <w:color w:val="FFFFFF" w:themeColor="background1"/>
                      <w:szCs w:val="24"/>
                    </w:rPr>
                  </w:pPr>
                  <w:r w:rsidRPr="007A6F98">
                    <w:rPr>
                      <w:b/>
                      <w:color w:val="FFFFFF" w:themeColor="background1"/>
                      <w:szCs w:val="24"/>
                    </w:rPr>
                    <w:t>Final</w:t>
                  </w:r>
                </w:p>
              </w:tc>
              <w:tc>
                <w:tcPr>
                  <w:tcW w:w="1466" w:type="dxa"/>
                  <w:shd w:val="clear" w:color="auto" w:fill="000080"/>
                  <w:vAlign w:val="center"/>
                </w:tcPr>
                <w:p w14:paraId="0E161CEA" w14:textId="77777777" w:rsidR="006D1355" w:rsidRPr="007A6F98" w:rsidRDefault="006D1355" w:rsidP="006D1355">
                  <w:pPr>
                    <w:pStyle w:val="Table10"/>
                    <w:jc w:val="center"/>
                    <w:rPr>
                      <w:b/>
                      <w:color w:val="FFFFFF" w:themeColor="background1"/>
                      <w:szCs w:val="24"/>
                    </w:rPr>
                  </w:pPr>
                  <w:r w:rsidRPr="007A6F98">
                    <w:rPr>
                      <w:b/>
                      <w:color w:val="FFFFFF" w:themeColor="background1"/>
                      <w:szCs w:val="24"/>
                    </w:rPr>
                    <w:t>Reported to Requesting</w:t>
                  </w:r>
                  <w:r w:rsidRPr="007A6F98">
                    <w:rPr>
                      <w:b/>
                      <w:color w:val="FFFFFF" w:themeColor="background1"/>
                      <w:szCs w:val="22"/>
                    </w:rPr>
                    <w:t xml:space="preserve"> NCTS-P5</w:t>
                  </w:r>
                  <w:r w:rsidRPr="007A6F98">
                    <w:rPr>
                      <w:b/>
                      <w:color w:val="FFFFFF" w:themeColor="background1"/>
                      <w:szCs w:val="24"/>
                    </w:rPr>
                    <w:t xml:space="preserve"> Office</w:t>
                  </w:r>
                </w:p>
              </w:tc>
              <w:tc>
                <w:tcPr>
                  <w:tcW w:w="1170" w:type="dxa"/>
                  <w:shd w:val="clear" w:color="auto" w:fill="E36C0A" w:themeFill="accent6" w:themeFillShade="BF"/>
                  <w:vAlign w:val="center"/>
                </w:tcPr>
                <w:p w14:paraId="015FECD1" w14:textId="77777777" w:rsidR="006D1355" w:rsidRPr="00135BFC" w:rsidRDefault="006D1355" w:rsidP="006D1355">
                  <w:pPr>
                    <w:pStyle w:val="Table10"/>
                    <w:jc w:val="center"/>
                    <w:rPr>
                      <w:b/>
                      <w:color w:val="000000" w:themeColor="text1"/>
                      <w:szCs w:val="24"/>
                    </w:rPr>
                  </w:pPr>
                  <w:r w:rsidRPr="00135BFC">
                    <w:rPr>
                      <w:b/>
                      <w:color w:val="000000" w:themeColor="text1"/>
                      <w:szCs w:val="24"/>
                    </w:rPr>
                    <w:t>Change Type</w:t>
                  </w:r>
                </w:p>
              </w:tc>
              <w:tc>
                <w:tcPr>
                  <w:tcW w:w="2274" w:type="dxa"/>
                  <w:shd w:val="clear" w:color="auto" w:fill="E36C0A" w:themeFill="accent6" w:themeFillShade="BF"/>
                  <w:vAlign w:val="center"/>
                </w:tcPr>
                <w:p w14:paraId="580CBD0E" w14:textId="77777777" w:rsidR="006D1355" w:rsidRPr="00135BFC" w:rsidRDefault="006D1355" w:rsidP="006D1355">
                  <w:pPr>
                    <w:pStyle w:val="Table10"/>
                    <w:jc w:val="center"/>
                    <w:rPr>
                      <w:b/>
                      <w:color w:val="000000" w:themeColor="text1"/>
                      <w:szCs w:val="24"/>
                    </w:rPr>
                  </w:pPr>
                  <w:r w:rsidRPr="00135BFC">
                    <w:rPr>
                      <w:b/>
                      <w:color w:val="000000" w:themeColor="text1"/>
                      <w:szCs w:val="24"/>
                    </w:rPr>
                    <w:t xml:space="preserve">Changes to State Transitions </w:t>
                  </w:r>
                  <w:r w:rsidRPr="00135BFC">
                    <w:rPr>
                      <w:b/>
                      <w:color w:val="000000" w:themeColor="text1"/>
                      <w:szCs w:val="24"/>
                      <w:u w:val="single"/>
                    </w:rPr>
                    <w:t>To other states</w:t>
                  </w:r>
                </w:p>
              </w:tc>
              <w:tc>
                <w:tcPr>
                  <w:tcW w:w="1596" w:type="dxa"/>
                  <w:shd w:val="clear" w:color="auto" w:fill="E36C0A" w:themeFill="accent6" w:themeFillShade="BF"/>
                  <w:vAlign w:val="center"/>
                </w:tcPr>
                <w:p w14:paraId="7BBDA597" w14:textId="77777777" w:rsidR="006D1355" w:rsidRPr="00135BFC" w:rsidRDefault="006D1355" w:rsidP="006D1355">
                  <w:pPr>
                    <w:pStyle w:val="Table10"/>
                    <w:jc w:val="center"/>
                    <w:rPr>
                      <w:b/>
                      <w:color w:val="000000" w:themeColor="text1"/>
                      <w:szCs w:val="24"/>
                    </w:rPr>
                  </w:pPr>
                  <w:r w:rsidRPr="00135BFC">
                    <w:rPr>
                      <w:b/>
                      <w:color w:val="000000" w:themeColor="text1"/>
                      <w:szCs w:val="24"/>
                    </w:rPr>
                    <w:t>Reported to Requesting “Legacy” Office</w:t>
                  </w:r>
                </w:p>
              </w:tc>
            </w:tr>
            <w:tr w:rsidR="006D1355" w:rsidRPr="00135BFC" w14:paraId="39844F89" w14:textId="77777777" w:rsidTr="001C1B48">
              <w:trPr>
                <w:jc w:val="center"/>
              </w:trPr>
              <w:tc>
                <w:tcPr>
                  <w:tcW w:w="1525" w:type="dxa"/>
                  <w:vAlign w:val="center"/>
                </w:tcPr>
                <w:p w14:paraId="03D81B12" w14:textId="77777777" w:rsidR="006D1355" w:rsidRPr="00135BFC" w:rsidRDefault="006D1355" w:rsidP="006D1355">
                  <w:pPr>
                    <w:pStyle w:val="Table10"/>
                    <w:spacing w:before="0" w:after="0"/>
                    <w:jc w:val="center"/>
                    <w:rPr>
                      <w:szCs w:val="24"/>
                    </w:rPr>
                  </w:pPr>
                  <w:r w:rsidRPr="00135BFC">
                    <w:rPr>
                      <w:szCs w:val="24"/>
                    </w:rPr>
                    <w:t>None</w:t>
                  </w:r>
                </w:p>
              </w:tc>
              <w:tc>
                <w:tcPr>
                  <w:tcW w:w="573" w:type="dxa"/>
                  <w:vAlign w:val="center"/>
                </w:tcPr>
                <w:p w14:paraId="149322A9" w14:textId="77777777" w:rsidR="006D1355" w:rsidRPr="00135BFC" w:rsidRDefault="006D1355" w:rsidP="006D1355">
                  <w:pPr>
                    <w:pStyle w:val="Table10"/>
                    <w:spacing w:before="0" w:after="0"/>
                    <w:jc w:val="center"/>
                    <w:rPr>
                      <w:szCs w:val="24"/>
                    </w:rPr>
                  </w:pPr>
                  <w:r w:rsidRPr="00135BFC">
                    <w:rPr>
                      <w:szCs w:val="24"/>
                    </w:rPr>
                    <w:t>SR</w:t>
                  </w:r>
                </w:p>
              </w:tc>
              <w:tc>
                <w:tcPr>
                  <w:tcW w:w="661" w:type="dxa"/>
                  <w:vAlign w:val="center"/>
                </w:tcPr>
                <w:p w14:paraId="6BA56BCF" w14:textId="77777777" w:rsidR="006D1355" w:rsidRPr="00135BFC" w:rsidRDefault="006D1355" w:rsidP="006D1355">
                  <w:pPr>
                    <w:pStyle w:val="Table10"/>
                    <w:spacing w:before="0" w:after="0"/>
                    <w:jc w:val="center"/>
                    <w:rPr>
                      <w:szCs w:val="24"/>
                    </w:rPr>
                  </w:pPr>
                  <w:r w:rsidRPr="00135BFC">
                    <w:rPr>
                      <w:szCs w:val="24"/>
                    </w:rPr>
                    <w:t>No</w:t>
                  </w:r>
                </w:p>
              </w:tc>
              <w:tc>
                <w:tcPr>
                  <w:tcW w:w="1466" w:type="dxa"/>
                  <w:vAlign w:val="center"/>
                </w:tcPr>
                <w:p w14:paraId="4425C9CD" w14:textId="77777777" w:rsidR="006D1355" w:rsidRPr="00135BFC" w:rsidRDefault="006D1355" w:rsidP="006D1355">
                  <w:pPr>
                    <w:pStyle w:val="Table10"/>
                    <w:spacing w:before="0" w:after="0"/>
                    <w:jc w:val="center"/>
                    <w:rPr>
                      <w:i/>
                      <w:szCs w:val="24"/>
                    </w:rPr>
                  </w:pPr>
                  <w:r w:rsidRPr="00135BFC">
                    <w:rPr>
                      <w:i/>
                      <w:szCs w:val="24"/>
                    </w:rPr>
                    <w:t>None (unknown MRN response)</w:t>
                  </w:r>
                </w:p>
              </w:tc>
              <w:tc>
                <w:tcPr>
                  <w:tcW w:w="1170" w:type="dxa"/>
                  <w:vAlign w:val="center"/>
                </w:tcPr>
                <w:p w14:paraId="78BBA2FF" w14:textId="77777777" w:rsidR="006D1355" w:rsidRPr="00135BFC" w:rsidRDefault="006D1355" w:rsidP="006D1355">
                  <w:pPr>
                    <w:pStyle w:val="Table10"/>
                    <w:spacing w:before="0" w:after="0"/>
                    <w:jc w:val="center"/>
                    <w:rPr>
                      <w:color w:val="00B050"/>
                      <w:szCs w:val="24"/>
                    </w:rPr>
                  </w:pPr>
                  <w:r w:rsidRPr="00135BFC">
                    <w:rPr>
                      <w:color w:val="00B050"/>
                      <w:szCs w:val="24"/>
                    </w:rPr>
                    <w:t>New State</w:t>
                  </w:r>
                </w:p>
              </w:tc>
              <w:tc>
                <w:tcPr>
                  <w:tcW w:w="2274" w:type="dxa"/>
                  <w:vAlign w:val="center"/>
                </w:tcPr>
                <w:p w14:paraId="5169158F" w14:textId="77777777" w:rsidR="006D1355" w:rsidRPr="00135BFC" w:rsidRDefault="006D1355" w:rsidP="006D1355">
                  <w:pPr>
                    <w:pStyle w:val="Table10"/>
                    <w:spacing w:before="0" w:after="0"/>
                    <w:rPr>
                      <w:u w:val="single"/>
                    </w:rPr>
                  </w:pPr>
                  <w:r w:rsidRPr="00135BFC">
                    <w:rPr>
                      <w:u w:val="single"/>
                    </w:rPr>
                    <w:t>State Transitions</w:t>
                  </w:r>
                  <w:r w:rsidRPr="00135BFC">
                    <w:t xml:space="preserve"> </w:t>
                  </w:r>
                  <w:r w:rsidRPr="00135BFC">
                    <w:rPr>
                      <w:b/>
                    </w:rPr>
                    <w:t>from this state to other states</w:t>
                  </w:r>
                  <w:r w:rsidRPr="00135BFC">
                    <w:t xml:space="preserve"> as per STD (</w:t>
                  </w:r>
                  <w:r w:rsidRPr="00135BFC">
                    <w:fldChar w:fldCharType="begin"/>
                  </w:r>
                  <w:r w:rsidRPr="00135BFC">
                    <w:instrText xml:space="preserve"> REF _Ref18054220 \r \h  \* MERGEFORMAT </w:instrText>
                  </w:r>
                  <w:r w:rsidRPr="00135BFC">
                    <w:fldChar w:fldCharType="separate"/>
                  </w:r>
                  <w:r w:rsidRPr="00135BFC">
                    <w:t>III.V.1</w:t>
                  </w:r>
                  <w:r w:rsidRPr="00135BFC">
                    <w:fldChar w:fldCharType="end"/>
                  </w:r>
                  <w:r w:rsidRPr="00135BFC">
                    <w:t>)</w:t>
                  </w:r>
                </w:p>
              </w:tc>
              <w:tc>
                <w:tcPr>
                  <w:tcW w:w="1596" w:type="dxa"/>
                  <w:vAlign w:val="center"/>
                </w:tcPr>
                <w:p w14:paraId="476CF1C8" w14:textId="77777777" w:rsidR="006D1355" w:rsidRPr="00135BFC" w:rsidRDefault="006D1355" w:rsidP="006D1355">
                  <w:pPr>
                    <w:pStyle w:val="Table10"/>
                    <w:spacing w:before="0" w:after="0"/>
                    <w:jc w:val="center"/>
                    <w:rPr>
                      <w:i/>
                      <w:szCs w:val="24"/>
                    </w:rPr>
                  </w:pPr>
                  <w:r w:rsidRPr="00135BFC">
                    <w:rPr>
                      <w:i/>
                      <w:szCs w:val="24"/>
                    </w:rPr>
                    <w:t>None (unknown MRN response)</w:t>
                  </w:r>
                </w:p>
              </w:tc>
            </w:tr>
            <w:tr w:rsidR="006D1355" w:rsidRPr="00135BFC" w14:paraId="08003241" w14:textId="77777777" w:rsidTr="001C1B48">
              <w:trPr>
                <w:jc w:val="center"/>
              </w:trPr>
              <w:tc>
                <w:tcPr>
                  <w:tcW w:w="1525" w:type="dxa"/>
                  <w:vAlign w:val="center"/>
                </w:tcPr>
                <w:p w14:paraId="23EC185B" w14:textId="77777777" w:rsidR="006D1355" w:rsidRPr="00135BFC" w:rsidRDefault="006D1355" w:rsidP="006D1355">
                  <w:pPr>
                    <w:pStyle w:val="Table10"/>
                    <w:spacing w:before="0" w:after="0"/>
                    <w:jc w:val="center"/>
                    <w:rPr>
                      <w:szCs w:val="24"/>
                    </w:rPr>
                  </w:pPr>
                  <w:r w:rsidRPr="00135BFC">
                    <w:rPr>
                      <w:szCs w:val="24"/>
                    </w:rPr>
                    <w:t>Submitted</w:t>
                  </w:r>
                </w:p>
              </w:tc>
              <w:tc>
                <w:tcPr>
                  <w:tcW w:w="573" w:type="dxa"/>
                  <w:vAlign w:val="center"/>
                </w:tcPr>
                <w:p w14:paraId="336F2FE1" w14:textId="77777777" w:rsidR="006D1355" w:rsidRPr="00135BFC" w:rsidRDefault="006D1355" w:rsidP="006D1355">
                  <w:pPr>
                    <w:pStyle w:val="Table10"/>
                    <w:spacing w:before="0" w:after="0"/>
                    <w:jc w:val="center"/>
                    <w:rPr>
                      <w:szCs w:val="24"/>
                    </w:rPr>
                  </w:pPr>
                  <w:r w:rsidRPr="00135BFC">
                    <w:rPr>
                      <w:szCs w:val="24"/>
                    </w:rPr>
                    <w:t>SR</w:t>
                  </w:r>
                </w:p>
              </w:tc>
              <w:tc>
                <w:tcPr>
                  <w:tcW w:w="661" w:type="dxa"/>
                  <w:vAlign w:val="center"/>
                </w:tcPr>
                <w:p w14:paraId="4B8C95E4" w14:textId="77777777" w:rsidR="006D1355" w:rsidRPr="00135BFC" w:rsidRDefault="006D1355" w:rsidP="006D1355">
                  <w:pPr>
                    <w:pStyle w:val="Table10"/>
                    <w:spacing w:before="0" w:after="0"/>
                    <w:jc w:val="center"/>
                    <w:rPr>
                      <w:szCs w:val="24"/>
                    </w:rPr>
                  </w:pPr>
                  <w:r w:rsidRPr="00135BFC">
                    <w:rPr>
                      <w:szCs w:val="24"/>
                    </w:rPr>
                    <w:t>No</w:t>
                  </w:r>
                </w:p>
              </w:tc>
              <w:tc>
                <w:tcPr>
                  <w:tcW w:w="1466" w:type="dxa"/>
                  <w:vAlign w:val="center"/>
                </w:tcPr>
                <w:p w14:paraId="6B5F2CC8" w14:textId="77777777" w:rsidR="006D1355" w:rsidRPr="00135BFC" w:rsidRDefault="006D1355" w:rsidP="006D1355">
                  <w:pPr>
                    <w:pStyle w:val="Table10"/>
                    <w:spacing w:before="0" w:after="0"/>
                    <w:jc w:val="center"/>
                    <w:rPr>
                      <w:i/>
                      <w:szCs w:val="24"/>
                    </w:rPr>
                  </w:pPr>
                  <w:r w:rsidRPr="00135BFC">
                    <w:rPr>
                      <w:i/>
                      <w:szCs w:val="24"/>
                    </w:rPr>
                    <w:t>None (unknown MRN response)</w:t>
                  </w:r>
                </w:p>
              </w:tc>
              <w:tc>
                <w:tcPr>
                  <w:tcW w:w="1170" w:type="dxa"/>
                  <w:vAlign w:val="center"/>
                </w:tcPr>
                <w:p w14:paraId="3D45F682" w14:textId="77777777" w:rsidR="006D1355" w:rsidRPr="00135BFC" w:rsidRDefault="006D1355" w:rsidP="006D1355">
                  <w:pPr>
                    <w:pStyle w:val="Table10"/>
                    <w:spacing w:before="0" w:after="0"/>
                    <w:jc w:val="center"/>
                    <w:rPr>
                      <w:i/>
                      <w:color w:val="0070C0"/>
                      <w:szCs w:val="24"/>
                    </w:rPr>
                  </w:pPr>
                  <w:r w:rsidRPr="00135BFC">
                    <w:rPr>
                      <w:color w:val="00B050"/>
                      <w:szCs w:val="24"/>
                    </w:rPr>
                    <w:t>New State</w:t>
                  </w:r>
                </w:p>
              </w:tc>
              <w:tc>
                <w:tcPr>
                  <w:tcW w:w="2274" w:type="dxa"/>
                  <w:vAlign w:val="center"/>
                </w:tcPr>
                <w:p w14:paraId="400EAAD3" w14:textId="77777777" w:rsidR="006D1355" w:rsidRPr="00135BFC" w:rsidRDefault="006D1355" w:rsidP="006D1355">
                  <w:pPr>
                    <w:pStyle w:val="Table10"/>
                    <w:spacing w:before="0" w:after="0"/>
                    <w:rPr>
                      <w:szCs w:val="24"/>
                    </w:rPr>
                  </w:pPr>
                  <w:r w:rsidRPr="00135BFC">
                    <w:rPr>
                      <w:u w:val="single"/>
                    </w:rPr>
                    <w:t>State Transitions</w:t>
                  </w:r>
                  <w:r w:rsidRPr="00135BFC">
                    <w:t xml:space="preserve"> </w:t>
                  </w:r>
                  <w:r w:rsidRPr="00135BFC">
                    <w:rPr>
                      <w:b/>
                    </w:rPr>
                    <w:t>from this state to other states</w:t>
                  </w:r>
                  <w:r w:rsidRPr="00135BFC">
                    <w:t xml:space="preserve"> as per STD (</w:t>
                  </w:r>
                  <w:r w:rsidRPr="00135BFC">
                    <w:fldChar w:fldCharType="begin"/>
                  </w:r>
                  <w:r w:rsidRPr="00135BFC">
                    <w:instrText xml:space="preserve"> REF _Ref18054220 \r \h  \* MERGEFORMAT </w:instrText>
                  </w:r>
                  <w:r w:rsidRPr="00135BFC">
                    <w:fldChar w:fldCharType="separate"/>
                  </w:r>
                  <w:r w:rsidRPr="00135BFC">
                    <w:t>III.V.1</w:t>
                  </w:r>
                  <w:r w:rsidRPr="00135BFC">
                    <w:fldChar w:fldCharType="end"/>
                  </w:r>
                  <w:r w:rsidRPr="00135BFC">
                    <w:t>)</w:t>
                  </w:r>
                </w:p>
              </w:tc>
              <w:tc>
                <w:tcPr>
                  <w:tcW w:w="1596" w:type="dxa"/>
                  <w:vAlign w:val="center"/>
                </w:tcPr>
                <w:p w14:paraId="0DBC3314" w14:textId="77777777" w:rsidR="006D1355" w:rsidRPr="00135BFC" w:rsidRDefault="006D1355" w:rsidP="006D1355">
                  <w:pPr>
                    <w:pStyle w:val="Table10"/>
                    <w:spacing w:before="0" w:after="0"/>
                    <w:jc w:val="center"/>
                    <w:rPr>
                      <w:i/>
                      <w:szCs w:val="24"/>
                    </w:rPr>
                  </w:pPr>
                  <w:r w:rsidRPr="00135BFC">
                    <w:rPr>
                      <w:i/>
                      <w:szCs w:val="24"/>
                    </w:rPr>
                    <w:t>None (unknown MRN response)</w:t>
                  </w:r>
                </w:p>
              </w:tc>
            </w:tr>
            <w:tr w:rsidR="006D1355" w:rsidRPr="00135BFC" w14:paraId="37ABA122" w14:textId="77777777" w:rsidTr="001C1B48">
              <w:trPr>
                <w:jc w:val="center"/>
              </w:trPr>
              <w:tc>
                <w:tcPr>
                  <w:tcW w:w="1525" w:type="dxa"/>
                  <w:shd w:val="clear" w:color="auto" w:fill="auto"/>
                  <w:vAlign w:val="center"/>
                </w:tcPr>
                <w:p w14:paraId="0A948CA2" w14:textId="77777777" w:rsidR="006D1355" w:rsidRPr="00135BFC" w:rsidRDefault="006D1355" w:rsidP="006D1355">
                  <w:pPr>
                    <w:pStyle w:val="Table10"/>
                    <w:spacing w:before="0" w:after="0"/>
                    <w:jc w:val="center"/>
                    <w:rPr>
                      <w:szCs w:val="24"/>
                    </w:rPr>
                  </w:pPr>
                  <w:r w:rsidRPr="00135BFC">
                    <w:rPr>
                      <w:szCs w:val="24"/>
                    </w:rPr>
                    <w:t>Pending response from AES</w:t>
                  </w:r>
                </w:p>
              </w:tc>
              <w:tc>
                <w:tcPr>
                  <w:tcW w:w="573" w:type="dxa"/>
                  <w:shd w:val="clear" w:color="auto" w:fill="auto"/>
                  <w:vAlign w:val="center"/>
                </w:tcPr>
                <w:p w14:paraId="7FE3CBFC" w14:textId="77777777" w:rsidR="006D1355" w:rsidRPr="00135BFC" w:rsidRDefault="006D1355" w:rsidP="006D1355">
                  <w:pPr>
                    <w:pStyle w:val="Table10"/>
                    <w:spacing w:before="0" w:after="0"/>
                    <w:jc w:val="center"/>
                    <w:rPr>
                      <w:szCs w:val="24"/>
                    </w:rPr>
                  </w:pPr>
                  <w:r w:rsidRPr="00135BFC">
                    <w:rPr>
                      <w:szCs w:val="24"/>
                    </w:rPr>
                    <w:t>SR</w:t>
                  </w:r>
                </w:p>
              </w:tc>
              <w:tc>
                <w:tcPr>
                  <w:tcW w:w="661" w:type="dxa"/>
                  <w:shd w:val="clear" w:color="auto" w:fill="auto"/>
                  <w:vAlign w:val="center"/>
                </w:tcPr>
                <w:p w14:paraId="61157808" w14:textId="77777777" w:rsidR="006D1355" w:rsidRPr="00135BFC" w:rsidRDefault="006D1355" w:rsidP="006D1355">
                  <w:pPr>
                    <w:pStyle w:val="Table10"/>
                    <w:spacing w:before="0" w:after="0"/>
                    <w:jc w:val="center"/>
                    <w:rPr>
                      <w:szCs w:val="24"/>
                    </w:rPr>
                  </w:pPr>
                  <w:r w:rsidRPr="00135BFC">
                    <w:rPr>
                      <w:szCs w:val="24"/>
                    </w:rPr>
                    <w:t>No</w:t>
                  </w:r>
                </w:p>
              </w:tc>
              <w:tc>
                <w:tcPr>
                  <w:tcW w:w="1466" w:type="dxa"/>
                  <w:shd w:val="clear" w:color="auto" w:fill="auto"/>
                  <w:vAlign w:val="center"/>
                </w:tcPr>
                <w:p w14:paraId="0FAAC3EB" w14:textId="77777777" w:rsidR="006D1355" w:rsidRPr="00135BFC" w:rsidRDefault="006D1355" w:rsidP="006D1355">
                  <w:pPr>
                    <w:pStyle w:val="Table10"/>
                    <w:spacing w:before="0" w:after="0"/>
                    <w:jc w:val="center"/>
                    <w:rPr>
                      <w:i/>
                      <w:szCs w:val="24"/>
                    </w:rPr>
                  </w:pPr>
                  <w:r w:rsidRPr="00135BFC">
                    <w:rPr>
                      <w:i/>
                      <w:szCs w:val="24"/>
                    </w:rPr>
                    <w:t>None (unknown MRN response)</w:t>
                  </w:r>
                </w:p>
              </w:tc>
              <w:tc>
                <w:tcPr>
                  <w:tcW w:w="1170" w:type="dxa"/>
                  <w:shd w:val="clear" w:color="auto" w:fill="auto"/>
                  <w:vAlign w:val="center"/>
                </w:tcPr>
                <w:p w14:paraId="252ACF43" w14:textId="77777777" w:rsidR="006D1355" w:rsidRPr="00135BFC" w:rsidRDefault="006D1355" w:rsidP="006D1355">
                  <w:pPr>
                    <w:pStyle w:val="Table10"/>
                    <w:spacing w:before="0" w:after="0"/>
                    <w:jc w:val="center"/>
                    <w:rPr>
                      <w:i/>
                      <w:szCs w:val="24"/>
                    </w:rPr>
                  </w:pPr>
                  <w:r w:rsidRPr="00135BFC">
                    <w:rPr>
                      <w:color w:val="00B050"/>
                      <w:szCs w:val="24"/>
                    </w:rPr>
                    <w:t>New State</w:t>
                  </w:r>
                </w:p>
              </w:tc>
              <w:tc>
                <w:tcPr>
                  <w:tcW w:w="2274" w:type="dxa"/>
                  <w:shd w:val="clear" w:color="auto" w:fill="auto"/>
                  <w:vAlign w:val="center"/>
                </w:tcPr>
                <w:p w14:paraId="765DFC5A" w14:textId="77777777" w:rsidR="006D1355" w:rsidRPr="00135BFC" w:rsidRDefault="006D1355" w:rsidP="006D1355">
                  <w:pPr>
                    <w:pStyle w:val="Table10"/>
                    <w:spacing w:before="0" w:after="0"/>
                  </w:pPr>
                  <w:r w:rsidRPr="00135BFC">
                    <w:rPr>
                      <w:u w:val="single"/>
                    </w:rPr>
                    <w:t>State Transitions</w:t>
                  </w:r>
                  <w:r w:rsidRPr="00135BFC">
                    <w:t xml:space="preserve"> </w:t>
                  </w:r>
                  <w:r w:rsidRPr="00135BFC">
                    <w:rPr>
                      <w:b/>
                    </w:rPr>
                    <w:t>from this state to other states</w:t>
                  </w:r>
                  <w:r w:rsidRPr="00135BFC">
                    <w:t xml:space="preserve"> as per STD (</w:t>
                  </w:r>
                  <w:r w:rsidRPr="00135BFC">
                    <w:fldChar w:fldCharType="begin"/>
                  </w:r>
                  <w:r w:rsidRPr="00135BFC">
                    <w:instrText xml:space="preserve"> REF _Ref18054220 \r \h  \* MERGEFORMAT </w:instrText>
                  </w:r>
                  <w:r w:rsidRPr="00135BFC">
                    <w:fldChar w:fldCharType="separate"/>
                  </w:r>
                  <w:r w:rsidRPr="00135BFC">
                    <w:t>III.V.1</w:t>
                  </w:r>
                  <w:r w:rsidRPr="00135BFC">
                    <w:fldChar w:fldCharType="end"/>
                  </w:r>
                  <w:r w:rsidRPr="00135BFC">
                    <w:t>)</w:t>
                  </w:r>
                </w:p>
              </w:tc>
              <w:tc>
                <w:tcPr>
                  <w:tcW w:w="1596" w:type="dxa"/>
                  <w:shd w:val="clear" w:color="auto" w:fill="auto"/>
                  <w:vAlign w:val="center"/>
                </w:tcPr>
                <w:p w14:paraId="0EA6FFAF" w14:textId="77777777" w:rsidR="006D1355" w:rsidRPr="00135BFC" w:rsidRDefault="006D1355" w:rsidP="006D1355">
                  <w:pPr>
                    <w:pStyle w:val="Table10"/>
                    <w:spacing w:before="0" w:after="0"/>
                    <w:jc w:val="center"/>
                    <w:rPr>
                      <w:szCs w:val="24"/>
                    </w:rPr>
                  </w:pPr>
                  <w:r w:rsidRPr="00135BFC">
                    <w:rPr>
                      <w:i/>
                      <w:szCs w:val="24"/>
                    </w:rPr>
                    <w:t>None (unknown MRN response)</w:t>
                  </w:r>
                </w:p>
              </w:tc>
            </w:tr>
            <w:tr w:rsidR="006D1355" w:rsidRPr="00135BFC" w14:paraId="0CBCFE82" w14:textId="77777777" w:rsidTr="001C1B48">
              <w:trPr>
                <w:jc w:val="center"/>
              </w:trPr>
              <w:tc>
                <w:tcPr>
                  <w:tcW w:w="1525" w:type="dxa"/>
                  <w:shd w:val="clear" w:color="auto" w:fill="auto"/>
                  <w:vAlign w:val="center"/>
                </w:tcPr>
                <w:p w14:paraId="4E5176E8" w14:textId="77777777" w:rsidR="006D1355" w:rsidRPr="00135BFC" w:rsidRDefault="006D1355" w:rsidP="006D1355">
                  <w:pPr>
                    <w:pStyle w:val="Table10"/>
                    <w:spacing w:before="0" w:after="0"/>
                    <w:jc w:val="center"/>
                    <w:rPr>
                      <w:szCs w:val="24"/>
                    </w:rPr>
                  </w:pPr>
                  <w:r w:rsidRPr="00135BFC">
                    <w:rPr>
                      <w:szCs w:val="24"/>
                    </w:rPr>
                    <w:t>Under amendment request due to EFBT</w:t>
                  </w:r>
                </w:p>
              </w:tc>
              <w:tc>
                <w:tcPr>
                  <w:tcW w:w="573" w:type="dxa"/>
                  <w:shd w:val="clear" w:color="auto" w:fill="auto"/>
                  <w:vAlign w:val="center"/>
                </w:tcPr>
                <w:p w14:paraId="264B8F27" w14:textId="77777777" w:rsidR="006D1355" w:rsidRPr="00135BFC" w:rsidRDefault="006D1355" w:rsidP="006D1355">
                  <w:pPr>
                    <w:pStyle w:val="Table10"/>
                    <w:spacing w:before="0" w:after="0"/>
                    <w:jc w:val="center"/>
                    <w:rPr>
                      <w:szCs w:val="24"/>
                    </w:rPr>
                  </w:pPr>
                  <w:r w:rsidRPr="00135BFC">
                    <w:rPr>
                      <w:szCs w:val="24"/>
                    </w:rPr>
                    <w:t>SR</w:t>
                  </w:r>
                </w:p>
              </w:tc>
              <w:tc>
                <w:tcPr>
                  <w:tcW w:w="661" w:type="dxa"/>
                  <w:shd w:val="clear" w:color="auto" w:fill="auto"/>
                  <w:vAlign w:val="center"/>
                </w:tcPr>
                <w:p w14:paraId="3BBFA216" w14:textId="77777777" w:rsidR="006D1355" w:rsidRPr="00135BFC" w:rsidRDefault="006D1355" w:rsidP="006D1355">
                  <w:pPr>
                    <w:pStyle w:val="Table10"/>
                    <w:spacing w:before="0" w:after="0"/>
                    <w:jc w:val="center"/>
                    <w:rPr>
                      <w:szCs w:val="24"/>
                    </w:rPr>
                  </w:pPr>
                  <w:r w:rsidRPr="00135BFC">
                    <w:rPr>
                      <w:szCs w:val="24"/>
                    </w:rPr>
                    <w:t>No</w:t>
                  </w:r>
                </w:p>
              </w:tc>
              <w:tc>
                <w:tcPr>
                  <w:tcW w:w="1466" w:type="dxa"/>
                  <w:shd w:val="clear" w:color="auto" w:fill="auto"/>
                  <w:vAlign w:val="center"/>
                </w:tcPr>
                <w:p w14:paraId="41B9F471" w14:textId="77777777" w:rsidR="006D1355" w:rsidRPr="00135BFC" w:rsidRDefault="006D1355" w:rsidP="006D1355">
                  <w:pPr>
                    <w:pStyle w:val="Table10"/>
                    <w:spacing w:before="0" w:after="0"/>
                    <w:jc w:val="center"/>
                    <w:rPr>
                      <w:i/>
                      <w:szCs w:val="24"/>
                    </w:rPr>
                  </w:pPr>
                  <w:r w:rsidRPr="00135BFC">
                    <w:rPr>
                      <w:i/>
                      <w:szCs w:val="24"/>
                    </w:rPr>
                    <w:t>None (unknown MRN response)</w:t>
                  </w:r>
                </w:p>
              </w:tc>
              <w:tc>
                <w:tcPr>
                  <w:tcW w:w="1170" w:type="dxa"/>
                  <w:shd w:val="clear" w:color="auto" w:fill="auto"/>
                  <w:vAlign w:val="center"/>
                </w:tcPr>
                <w:p w14:paraId="15E373B6" w14:textId="77777777" w:rsidR="006D1355" w:rsidRPr="00135BFC" w:rsidRDefault="006D1355" w:rsidP="006D1355">
                  <w:pPr>
                    <w:pStyle w:val="Table10"/>
                    <w:spacing w:before="0" w:after="0"/>
                    <w:jc w:val="center"/>
                    <w:rPr>
                      <w:i/>
                      <w:szCs w:val="24"/>
                    </w:rPr>
                  </w:pPr>
                  <w:r w:rsidRPr="00135BFC">
                    <w:rPr>
                      <w:color w:val="00B050"/>
                      <w:szCs w:val="24"/>
                    </w:rPr>
                    <w:t>New State</w:t>
                  </w:r>
                </w:p>
              </w:tc>
              <w:tc>
                <w:tcPr>
                  <w:tcW w:w="2274" w:type="dxa"/>
                  <w:shd w:val="clear" w:color="auto" w:fill="auto"/>
                  <w:vAlign w:val="center"/>
                </w:tcPr>
                <w:p w14:paraId="51DACCBB" w14:textId="77777777" w:rsidR="006D1355" w:rsidRPr="00135BFC" w:rsidRDefault="006D1355" w:rsidP="006D1355">
                  <w:pPr>
                    <w:pStyle w:val="Table10"/>
                    <w:spacing w:before="0" w:after="0"/>
                    <w:rPr>
                      <w:szCs w:val="24"/>
                    </w:rPr>
                  </w:pPr>
                  <w:r w:rsidRPr="00135BFC">
                    <w:rPr>
                      <w:u w:val="single"/>
                    </w:rPr>
                    <w:t>State Transitions</w:t>
                  </w:r>
                  <w:r w:rsidRPr="00135BFC">
                    <w:t xml:space="preserve"> </w:t>
                  </w:r>
                  <w:r w:rsidRPr="00135BFC">
                    <w:rPr>
                      <w:b/>
                    </w:rPr>
                    <w:t>from this state to other states</w:t>
                  </w:r>
                  <w:r w:rsidRPr="00135BFC">
                    <w:t xml:space="preserve"> as per STD (</w:t>
                  </w:r>
                  <w:r w:rsidRPr="00135BFC">
                    <w:fldChar w:fldCharType="begin"/>
                  </w:r>
                  <w:r w:rsidRPr="00135BFC">
                    <w:instrText xml:space="preserve"> REF _Ref18054220 \r \h  \* MERGEFORMAT </w:instrText>
                  </w:r>
                  <w:r w:rsidRPr="00135BFC">
                    <w:fldChar w:fldCharType="separate"/>
                  </w:r>
                  <w:r w:rsidRPr="00135BFC">
                    <w:t>III.V.1</w:t>
                  </w:r>
                  <w:r w:rsidRPr="00135BFC">
                    <w:fldChar w:fldCharType="end"/>
                  </w:r>
                  <w:r w:rsidRPr="00135BFC">
                    <w:t>)</w:t>
                  </w:r>
                </w:p>
              </w:tc>
              <w:tc>
                <w:tcPr>
                  <w:tcW w:w="1596" w:type="dxa"/>
                  <w:shd w:val="clear" w:color="auto" w:fill="auto"/>
                  <w:vAlign w:val="center"/>
                </w:tcPr>
                <w:p w14:paraId="51ED03F0" w14:textId="77777777" w:rsidR="006D1355" w:rsidRPr="00135BFC" w:rsidRDefault="006D1355" w:rsidP="006D1355">
                  <w:pPr>
                    <w:pStyle w:val="Table10"/>
                    <w:spacing w:before="0" w:after="0"/>
                    <w:jc w:val="center"/>
                    <w:rPr>
                      <w:i/>
                      <w:szCs w:val="24"/>
                    </w:rPr>
                  </w:pPr>
                  <w:r w:rsidRPr="00135BFC">
                    <w:rPr>
                      <w:i/>
                      <w:szCs w:val="24"/>
                    </w:rPr>
                    <w:t>None (unknown MRN response)</w:t>
                  </w:r>
                </w:p>
              </w:tc>
            </w:tr>
            <w:tr w:rsidR="006D1355" w:rsidRPr="00135BFC" w14:paraId="4177B7F5" w14:textId="77777777" w:rsidTr="001C1B48">
              <w:trPr>
                <w:jc w:val="center"/>
              </w:trPr>
              <w:tc>
                <w:tcPr>
                  <w:tcW w:w="1525" w:type="dxa"/>
                  <w:shd w:val="clear" w:color="auto" w:fill="auto"/>
                  <w:vAlign w:val="center"/>
                </w:tcPr>
                <w:p w14:paraId="497C7F6B" w14:textId="77777777" w:rsidR="006D1355" w:rsidRPr="00135BFC" w:rsidRDefault="006D1355" w:rsidP="006D1355">
                  <w:pPr>
                    <w:pStyle w:val="Table10"/>
                    <w:spacing w:before="0" w:after="0"/>
                    <w:jc w:val="center"/>
                    <w:rPr>
                      <w:szCs w:val="24"/>
                    </w:rPr>
                  </w:pPr>
                  <w:r w:rsidRPr="00135BFC">
                    <w:rPr>
                      <w:szCs w:val="24"/>
                    </w:rPr>
                    <w:t>Rejected</w:t>
                  </w:r>
                </w:p>
              </w:tc>
              <w:tc>
                <w:tcPr>
                  <w:tcW w:w="573" w:type="dxa"/>
                  <w:shd w:val="clear" w:color="auto" w:fill="auto"/>
                  <w:vAlign w:val="center"/>
                </w:tcPr>
                <w:p w14:paraId="4830FC92" w14:textId="77777777" w:rsidR="006D1355" w:rsidRPr="00135BFC" w:rsidRDefault="006D1355" w:rsidP="006D1355">
                  <w:pPr>
                    <w:pStyle w:val="Table10"/>
                    <w:spacing w:before="0" w:after="0"/>
                    <w:jc w:val="center"/>
                    <w:rPr>
                      <w:szCs w:val="24"/>
                    </w:rPr>
                  </w:pPr>
                  <w:r w:rsidRPr="00135BFC">
                    <w:rPr>
                      <w:szCs w:val="24"/>
                    </w:rPr>
                    <w:t>SR</w:t>
                  </w:r>
                </w:p>
              </w:tc>
              <w:tc>
                <w:tcPr>
                  <w:tcW w:w="661" w:type="dxa"/>
                  <w:shd w:val="clear" w:color="auto" w:fill="auto"/>
                  <w:vAlign w:val="center"/>
                </w:tcPr>
                <w:p w14:paraId="1A563892" w14:textId="77777777" w:rsidR="006D1355" w:rsidRPr="00135BFC" w:rsidRDefault="006D1355" w:rsidP="006D1355">
                  <w:pPr>
                    <w:pStyle w:val="Table10"/>
                    <w:spacing w:before="0" w:after="0"/>
                    <w:jc w:val="center"/>
                    <w:rPr>
                      <w:szCs w:val="24"/>
                    </w:rPr>
                  </w:pPr>
                  <w:r w:rsidRPr="00135BFC">
                    <w:rPr>
                      <w:szCs w:val="24"/>
                    </w:rPr>
                    <w:t>Yes</w:t>
                  </w:r>
                </w:p>
              </w:tc>
              <w:tc>
                <w:tcPr>
                  <w:tcW w:w="1466" w:type="dxa"/>
                  <w:shd w:val="clear" w:color="auto" w:fill="auto"/>
                  <w:vAlign w:val="center"/>
                </w:tcPr>
                <w:p w14:paraId="78C4F01C" w14:textId="77777777" w:rsidR="006D1355" w:rsidRPr="00135BFC" w:rsidRDefault="006D1355" w:rsidP="006D1355">
                  <w:pPr>
                    <w:pStyle w:val="Table10"/>
                    <w:spacing w:before="0" w:after="0"/>
                    <w:jc w:val="center"/>
                    <w:rPr>
                      <w:i/>
                      <w:szCs w:val="24"/>
                    </w:rPr>
                  </w:pPr>
                  <w:r w:rsidRPr="00135BFC">
                    <w:rPr>
                      <w:i/>
                      <w:szCs w:val="24"/>
                    </w:rPr>
                    <w:t>None (unknown MRN response)</w:t>
                  </w:r>
                </w:p>
              </w:tc>
              <w:tc>
                <w:tcPr>
                  <w:tcW w:w="1170" w:type="dxa"/>
                  <w:shd w:val="clear" w:color="auto" w:fill="auto"/>
                  <w:vAlign w:val="center"/>
                </w:tcPr>
                <w:p w14:paraId="363C4F6B" w14:textId="77777777" w:rsidR="006D1355" w:rsidRPr="00135BFC" w:rsidRDefault="006D1355" w:rsidP="006D1355">
                  <w:pPr>
                    <w:pStyle w:val="Table10"/>
                    <w:spacing w:before="0" w:after="0"/>
                    <w:jc w:val="center"/>
                    <w:rPr>
                      <w:color w:val="0070C0"/>
                      <w:szCs w:val="24"/>
                    </w:rPr>
                  </w:pPr>
                  <w:r w:rsidRPr="00135BFC">
                    <w:rPr>
                      <w:color w:val="00B050"/>
                      <w:szCs w:val="24"/>
                    </w:rPr>
                    <w:t>New State</w:t>
                  </w:r>
                </w:p>
              </w:tc>
              <w:tc>
                <w:tcPr>
                  <w:tcW w:w="2274" w:type="dxa"/>
                  <w:shd w:val="clear" w:color="auto" w:fill="auto"/>
                  <w:vAlign w:val="center"/>
                </w:tcPr>
                <w:p w14:paraId="42BF8F6B" w14:textId="77777777" w:rsidR="006D1355" w:rsidRPr="00135BFC" w:rsidRDefault="006D1355" w:rsidP="006D1355">
                  <w:pPr>
                    <w:pStyle w:val="Table10"/>
                    <w:spacing w:before="0" w:after="0"/>
                    <w:rPr>
                      <w:szCs w:val="24"/>
                    </w:rPr>
                  </w:pPr>
                </w:p>
              </w:tc>
              <w:tc>
                <w:tcPr>
                  <w:tcW w:w="1596" w:type="dxa"/>
                  <w:shd w:val="clear" w:color="auto" w:fill="auto"/>
                  <w:vAlign w:val="center"/>
                </w:tcPr>
                <w:p w14:paraId="49EDC3A7" w14:textId="77777777" w:rsidR="006D1355" w:rsidRPr="00135BFC" w:rsidRDefault="006D1355" w:rsidP="006D1355">
                  <w:pPr>
                    <w:pStyle w:val="Table10"/>
                    <w:spacing w:before="0" w:after="0"/>
                    <w:jc w:val="center"/>
                    <w:rPr>
                      <w:i/>
                      <w:szCs w:val="24"/>
                    </w:rPr>
                  </w:pPr>
                  <w:r w:rsidRPr="00135BFC">
                    <w:rPr>
                      <w:i/>
                      <w:szCs w:val="24"/>
                    </w:rPr>
                    <w:t>None (unknown MRN response)</w:t>
                  </w:r>
                </w:p>
              </w:tc>
            </w:tr>
            <w:tr w:rsidR="006D1355" w:rsidRPr="00135BFC" w14:paraId="398A3FF8" w14:textId="77777777" w:rsidTr="001C1B48">
              <w:trPr>
                <w:jc w:val="center"/>
              </w:trPr>
              <w:tc>
                <w:tcPr>
                  <w:tcW w:w="1525" w:type="dxa"/>
                  <w:shd w:val="clear" w:color="auto" w:fill="auto"/>
                  <w:vAlign w:val="center"/>
                </w:tcPr>
                <w:p w14:paraId="28D90720" w14:textId="77777777" w:rsidR="006D1355" w:rsidRPr="00135BFC" w:rsidRDefault="006D1355" w:rsidP="006D1355">
                  <w:pPr>
                    <w:pStyle w:val="Table10"/>
                    <w:spacing w:before="0" w:after="0"/>
                    <w:jc w:val="center"/>
                    <w:rPr>
                      <w:szCs w:val="24"/>
                    </w:rPr>
                  </w:pPr>
                  <w:r w:rsidRPr="00135BFC">
                    <w:rPr>
                      <w:szCs w:val="24"/>
                    </w:rPr>
                    <w:t>Accepted</w:t>
                  </w:r>
                </w:p>
              </w:tc>
              <w:tc>
                <w:tcPr>
                  <w:tcW w:w="573" w:type="dxa"/>
                  <w:shd w:val="clear" w:color="auto" w:fill="auto"/>
                  <w:vAlign w:val="center"/>
                </w:tcPr>
                <w:p w14:paraId="28F3174A" w14:textId="77777777" w:rsidR="006D1355" w:rsidRPr="00135BFC" w:rsidRDefault="006D1355" w:rsidP="006D1355">
                  <w:pPr>
                    <w:pStyle w:val="Table10"/>
                    <w:spacing w:before="0" w:after="0"/>
                    <w:jc w:val="center"/>
                    <w:rPr>
                      <w:szCs w:val="24"/>
                    </w:rPr>
                  </w:pPr>
                  <w:r w:rsidRPr="00135BFC">
                    <w:rPr>
                      <w:szCs w:val="24"/>
                    </w:rPr>
                    <w:t>R</w:t>
                  </w:r>
                </w:p>
              </w:tc>
              <w:tc>
                <w:tcPr>
                  <w:tcW w:w="661" w:type="dxa"/>
                  <w:shd w:val="clear" w:color="auto" w:fill="auto"/>
                  <w:vAlign w:val="center"/>
                </w:tcPr>
                <w:p w14:paraId="10D1425C" w14:textId="77777777" w:rsidR="006D1355" w:rsidRPr="00135BFC" w:rsidRDefault="006D1355" w:rsidP="006D1355">
                  <w:pPr>
                    <w:pStyle w:val="Table10"/>
                    <w:spacing w:before="0" w:after="0"/>
                    <w:jc w:val="center"/>
                    <w:rPr>
                      <w:szCs w:val="24"/>
                    </w:rPr>
                  </w:pPr>
                  <w:r w:rsidRPr="00135BFC">
                    <w:rPr>
                      <w:szCs w:val="24"/>
                    </w:rPr>
                    <w:t>No</w:t>
                  </w:r>
                </w:p>
              </w:tc>
              <w:tc>
                <w:tcPr>
                  <w:tcW w:w="1466" w:type="dxa"/>
                  <w:shd w:val="clear" w:color="auto" w:fill="auto"/>
                  <w:vAlign w:val="center"/>
                </w:tcPr>
                <w:p w14:paraId="46EB7A0B" w14:textId="77777777" w:rsidR="006D1355" w:rsidRPr="00135BFC" w:rsidRDefault="006D1355" w:rsidP="006D1355">
                  <w:pPr>
                    <w:pStyle w:val="Table10"/>
                    <w:spacing w:before="0" w:after="0"/>
                    <w:jc w:val="center"/>
                    <w:rPr>
                      <w:szCs w:val="24"/>
                    </w:rPr>
                  </w:pPr>
                  <w:r w:rsidRPr="00135BFC">
                    <w:rPr>
                      <w:szCs w:val="24"/>
                    </w:rPr>
                    <w:t>Accepted</w:t>
                  </w:r>
                </w:p>
              </w:tc>
              <w:tc>
                <w:tcPr>
                  <w:tcW w:w="1170" w:type="dxa"/>
                  <w:shd w:val="clear" w:color="auto" w:fill="auto"/>
                  <w:vAlign w:val="center"/>
                </w:tcPr>
                <w:p w14:paraId="52B5E1CB" w14:textId="77777777" w:rsidR="006D1355" w:rsidRPr="00135BFC" w:rsidRDefault="006D1355" w:rsidP="006D1355">
                  <w:pPr>
                    <w:pStyle w:val="Table10"/>
                    <w:spacing w:before="0" w:after="0"/>
                    <w:jc w:val="center"/>
                    <w:rPr>
                      <w:color w:val="00B050"/>
                      <w:szCs w:val="24"/>
                    </w:rPr>
                  </w:pPr>
                  <w:r w:rsidRPr="00135BFC">
                    <w:rPr>
                      <w:color w:val="0070C0"/>
                      <w:szCs w:val="24"/>
                    </w:rPr>
                    <w:t>New State Transition</w:t>
                  </w:r>
                </w:p>
              </w:tc>
              <w:tc>
                <w:tcPr>
                  <w:tcW w:w="2274" w:type="dxa"/>
                  <w:shd w:val="clear" w:color="auto" w:fill="auto"/>
                  <w:vAlign w:val="center"/>
                </w:tcPr>
                <w:p w14:paraId="26A414DF" w14:textId="77777777" w:rsidR="006D1355" w:rsidRPr="00135BFC" w:rsidRDefault="006D1355" w:rsidP="006D1355">
                  <w:pPr>
                    <w:pStyle w:val="Table10"/>
                    <w:spacing w:before="0" w:after="0"/>
                    <w:rPr>
                      <w:szCs w:val="24"/>
                    </w:rPr>
                  </w:pPr>
                  <w:r w:rsidRPr="00135BFC">
                    <w:rPr>
                      <w:szCs w:val="24"/>
                      <w:u w:val="single"/>
                    </w:rPr>
                    <w:t>New transition</w:t>
                  </w:r>
                  <w:r w:rsidRPr="00135BFC">
                    <w:rPr>
                      <w:szCs w:val="24"/>
                    </w:rPr>
                    <w:t xml:space="preserve"> to </w:t>
                  </w:r>
                  <w:r w:rsidRPr="00135BFC">
                    <w:rPr>
                      <w:i/>
                      <w:szCs w:val="24"/>
                    </w:rPr>
                    <w:t xml:space="preserve">Pending response from AES </w:t>
                  </w:r>
                  <w:r w:rsidRPr="00135BFC">
                    <w:rPr>
                      <w:szCs w:val="24"/>
                    </w:rPr>
                    <w:t>state with</w:t>
                  </w:r>
                  <w:r w:rsidRPr="00135BFC">
                    <w:t xml:space="preserve"> </w:t>
                  </w:r>
                  <w:r w:rsidRPr="00135BFC">
                    <w:rPr>
                      <w:szCs w:val="24"/>
                    </w:rPr>
                    <w:t>^IE190 [allocation] /</w:t>
                  </w:r>
                  <w:r w:rsidRPr="00135BFC">
                    <w:t xml:space="preserve"> </w:t>
                  </w:r>
                  <w:r w:rsidRPr="00135BFC">
                    <w:rPr>
                      <w:szCs w:val="24"/>
                    </w:rPr>
                    <w:t>^IE190 [amendment]</w:t>
                  </w:r>
                </w:p>
              </w:tc>
              <w:tc>
                <w:tcPr>
                  <w:tcW w:w="1596" w:type="dxa"/>
                  <w:shd w:val="clear" w:color="auto" w:fill="auto"/>
                  <w:vAlign w:val="center"/>
                </w:tcPr>
                <w:p w14:paraId="7FC1669B" w14:textId="77777777" w:rsidR="006D1355" w:rsidRPr="00135BFC" w:rsidRDefault="006D1355" w:rsidP="006D1355">
                  <w:pPr>
                    <w:pStyle w:val="Table10"/>
                    <w:spacing w:before="0" w:after="0"/>
                    <w:jc w:val="center"/>
                    <w:rPr>
                      <w:szCs w:val="24"/>
                    </w:rPr>
                  </w:pPr>
                  <w:r w:rsidRPr="00135BFC">
                    <w:rPr>
                      <w:szCs w:val="24"/>
                    </w:rPr>
                    <w:t>Accepted</w:t>
                  </w:r>
                </w:p>
              </w:tc>
            </w:tr>
          </w:tbl>
          <w:p w14:paraId="301EF519" w14:textId="07C4EA15" w:rsidR="006D1355" w:rsidRPr="00135BFC" w:rsidRDefault="006D1355" w:rsidP="006D1355">
            <w:pPr>
              <w:jc w:val="center"/>
              <w:rPr>
                <w:rFonts w:asciiTheme="minorHAnsi" w:hAnsiTheme="minorHAnsi" w:cstheme="minorHAnsi"/>
                <w:b/>
                <w:bCs/>
                <w:sz w:val="22"/>
                <w:szCs w:val="22"/>
              </w:rPr>
            </w:pPr>
            <w:r w:rsidRPr="00135BFC">
              <w:rPr>
                <w:rFonts w:asciiTheme="minorHAnsi" w:hAnsiTheme="minorHAnsi" w:cstheme="minorHAnsi"/>
                <w:b/>
                <w:bCs/>
                <w:sz w:val="22"/>
                <w:szCs w:val="22"/>
              </w:rPr>
              <w:t>Table 28: State changes of an MRN at the Office of Departure for Core Business – Specific Scenarios for Export Followed by Transit related to ‘New processes for a “To Be” country’</w:t>
            </w:r>
          </w:p>
          <w:p w14:paraId="2811BF5D" w14:textId="38EA36EB" w:rsidR="00415E75" w:rsidRDefault="00415E75" w:rsidP="00415E75">
            <w:pPr>
              <w:pStyle w:val="ListParagraph"/>
              <w:ind w:left="360"/>
              <w:rPr>
                <w:rFonts w:asciiTheme="minorHAnsi" w:hAnsiTheme="minorHAnsi" w:cstheme="minorHAnsi"/>
                <w:b/>
                <w:bCs/>
                <w:sz w:val="22"/>
                <w:szCs w:val="22"/>
              </w:rPr>
            </w:pPr>
          </w:p>
          <w:p w14:paraId="0C49B7E8" w14:textId="77777777" w:rsidR="00095103" w:rsidRPr="00135BFC" w:rsidRDefault="00095103" w:rsidP="00415E75">
            <w:pPr>
              <w:pStyle w:val="ListParagraph"/>
              <w:ind w:left="360"/>
              <w:rPr>
                <w:rFonts w:asciiTheme="minorHAnsi" w:hAnsiTheme="minorHAnsi" w:cstheme="minorHAnsi"/>
                <w:b/>
                <w:bCs/>
                <w:sz w:val="22"/>
                <w:szCs w:val="22"/>
              </w:rPr>
            </w:pPr>
          </w:p>
          <w:p w14:paraId="0F499CEF" w14:textId="46DBFD2F" w:rsidR="00744DBB" w:rsidRPr="001F0CE6" w:rsidRDefault="00D347FE" w:rsidP="00095103">
            <w:pPr>
              <w:pStyle w:val="ListParagraph"/>
              <w:numPr>
                <w:ilvl w:val="0"/>
                <w:numId w:val="37"/>
              </w:numPr>
              <w:ind w:left="360"/>
              <w:rPr>
                <w:rFonts w:asciiTheme="minorHAnsi" w:hAnsiTheme="minorHAnsi" w:cstheme="minorHAnsi"/>
                <w:b/>
                <w:sz w:val="22"/>
                <w:szCs w:val="22"/>
              </w:rPr>
            </w:pPr>
            <w:r w:rsidRPr="001F0CE6">
              <w:rPr>
                <w:rFonts w:asciiTheme="minorHAnsi" w:hAnsiTheme="minorHAnsi" w:cstheme="minorHAnsi"/>
                <w:b/>
                <w:sz w:val="22"/>
                <w:szCs w:val="22"/>
              </w:rPr>
              <w:t xml:space="preserve">Steps 17 &amp; 19 of the </w:t>
            </w:r>
            <w:r w:rsidR="009D5B07" w:rsidRPr="001F0CE6">
              <w:rPr>
                <w:rFonts w:asciiTheme="minorHAnsi" w:hAnsiTheme="minorHAnsi" w:cstheme="minorHAnsi"/>
                <w:b/>
                <w:sz w:val="22"/>
                <w:szCs w:val="22"/>
              </w:rPr>
              <w:t>T-TRA-TRT-A-009-</w:t>
            </w:r>
            <w:r w:rsidR="009D5B07" w:rsidRPr="00E96A51">
              <w:rPr>
                <w:rFonts w:asciiTheme="minorHAnsi" w:hAnsiTheme="minorHAnsi" w:cstheme="minorHAnsi"/>
                <w:b/>
                <w:i/>
                <w:sz w:val="22"/>
                <w:szCs w:val="22"/>
              </w:rPr>
              <w:t>Diversion at Customs Office of Exit for Transit – Movement stopped at the border of Office of Exit for Transit</w:t>
            </w:r>
            <w:r w:rsidRPr="001F0CE6">
              <w:rPr>
                <w:rFonts w:asciiTheme="minorHAnsi" w:hAnsiTheme="minorHAnsi" w:cstheme="minorHAnsi"/>
                <w:b/>
                <w:sz w:val="22"/>
                <w:szCs w:val="22"/>
              </w:rPr>
              <w:t xml:space="preserve"> need to be updated </w:t>
            </w:r>
            <w:r w:rsidR="001F0CE6" w:rsidRPr="001F0CE6">
              <w:rPr>
                <w:rFonts w:asciiTheme="minorHAnsi" w:hAnsiTheme="minorHAnsi" w:cstheme="minorHAnsi"/>
                <w:b/>
                <w:sz w:val="22"/>
                <w:szCs w:val="22"/>
              </w:rPr>
              <w:t xml:space="preserve"> as follows:</w:t>
            </w:r>
          </w:p>
          <w:p w14:paraId="4A4F63B5" w14:textId="06751353" w:rsidR="00D347FE" w:rsidRPr="00135BFC" w:rsidRDefault="00D347FE" w:rsidP="00D347FE">
            <w:pPr>
              <w:rPr>
                <w:rFonts w:asciiTheme="minorHAnsi" w:hAnsiTheme="minorHAnsi" w:cstheme="minorHAnsi"/>
                <w:b/>
                <w:bCs/>
                <w:sz w:val="22"/>
                <w:szCs w:val="22"/>
              </w:rPr>
            </w:pPr>
          </w:p>
          <w:p w14:paraId="5D06CD2D" w14:textId="4E7346BA" w:rsidR="00744DBB" w:rsidRPr="00135BFC" w:rsidRDefault="00744DBB" w:rsidP="00095103">
            <w:pPr>
              <w:ind w:left="720"/>
            </w:pPr>
            <w:r w:rsidRPr="00135BFC">
              <w:rPr>
                <w:b/>
              </w:rPr>
              <w:t xml:space="preserve">[Step </w:t>
            </w:r>
            <w:r w:rsidRPr="00135BFC">
              <w:rPr>
                <w:b/>
              </w:rPr>
              <w:fldChar w:fldCharType="begin"/>
            </w:r>
            <w:r w:rsidRPr="00135BFC">
              <w:rPr>
                <w:b/>
              </w:rPr>
              <w:instrText xml:space="preserve"> seq TRT-A-009 </w:instrText>
            </w:r>
            <w:r w:rsidRPr="00135BFC">
              <w:rPr>
                <w:b/>
              </w:rPr>
              <w:fldChar w:fldCharType="separate"/>
            </w:r>
            <w:r w:rsidRPr="00135BFC">
              <w:rPr>
                <w:b/>
                <w:noProof/>
              </w:rPr>
              <w:t>17</w:t>
            </w:r>
            <w:r w:rsidRPr="00135BFC">
              <w:rPr>
                <w:b/>
              </w:rPr>
              <w:fldChar w:fldCharType="end"/>
            </w:r>
            <w:r w:rsidRPr="00135BFC">
              <w:rPr>
                <w:b/>
              </w:rPr>
              <w:t xml:space="preserve">] </w:t>
            </w:r>
            <w:r w:rsidRPr="00135BFC">
              <w:t xml:space="preserve">Provided that the message is valid, the </w:t>
            </w:r>
            <w:r w:rsidRPr="00135BFC">
              <w:rPr>
                <w:strike/>
                <w:color w:val="FF0000"/>
              </w:rPr>
              <w:t xml:space="preserve">Office of Departure </w:t>
            </w:r>
            <w:r w:rsidRPr="00135BFC">
              <w:rPr>
                <w:color w:val="FF0000"/>
              </w:rPr>
              <w:t>Office of Destination</w:t>
            </w:r>
            <w:r w:rsidRPr="00135BFC">
              <w:t xml:space="preserve"> checks whether the arrival notification has been submitted under normal or simplified </w:t>
            </w:r>
            <w:r w:rsidRPr="00135BFC">
              <w:lastRenderedPageBreak/>
              <w:t xml:space="preserve">procedure. Subsequently, the ‘Arrival Advice’ C_ARR_ADV (IE006) message is sent to the Office of Departure. The state of the movement at the Office of Destination is set to </w:t>
            </w:r>
            <w:hyperlink w:anchor="_Office_of_Destination" w:history="1">
              <w:r w:rsidRPr="00135BFC">
                <w:rPr>
                  <w:rStyle w:val="Hyperlink"/>
                </w:rPr>
                <w:t>Arrival accepted</w:t>
              </w:r>
            </w:hyperlink>
            <w:r w:rsidRPr="00135BFC">
              <w:t>.</w:t>
            </w:r>
          </w:p>
          <w:p w14:paraId="049ADDD1" w14:textId="77777777" w:rsidR="00744DBB" w:rsidRPr="00135BFC" w:rsidRDefault="00744DBB" w:rsidP="00095103">
            <w:pPr>
              <w:ind w:left="720"/>
            </w:pPr>
          </w:p>
          <w:p w14:paraId="68FA1861" w14:textId="443C56DE" w:rsidR="00744DBB" w:rsidRPr="00135BFC" w:rsidRDefault="00744DBB" w:rsidP="00095103">
            <w:pPr>
              <w:ind w:left="720"/>
            </w:pPr>
            <w:r w:rsidRPr="00135BFC">
              <w:rPr>
                <w:b/>
              </w:rPr>
              <w:t xml:space="preserve">[Step </w:t>
            </w:r>
            <w:r w:rsidRPr="00135BFC">
              <w:rPr>
                <w:b/>
              </w:rPr>
              <w:fldChar w:fldCharType="begin"/>
            </w:r>
            <w:r w:rsidRPr="00135BFC">
              <w:rPr>
                <w:b/>
              </w:rPr>
              <w:instrText xml:space="preserve"> seq TRT-A-009 </w:instrText>
            </w:r>
            <w:r w:rsidRPr="00135BFC">
              <w:rPr>
                <w:b/>
              </w:rPr>
              <w:fldChar w:fldCharType="separate"/>
            </w:r>
            <w:r w:rsidRPr="00135BFC">
              <w:rPr>
                <w:b/>
                <w:noProof/>
              </w:rPr>
              <w:t>18</w:t>
            </w:r>
            <w:r w:rsidRPr="00135BFC">
              <w:rPr>
                <w:b/>
              </w:rPr>
              <w:fldChar w:fldCharType="end"/>
            </w:r>
            <w:r w:rsidRPr="00135BFC">
              <w:rPr>
                <w:b/>
              </w:rPr>
              <w:t xml:space="preserve">] </w:t>
            </w:r>
            <w:r w:rsidRPr="00135BFC">
              <w:t>In case Guarantee types ‘0’ or ‘1’ have been used for this transit movement, the Office of Departure sends the ‘Credit Reference Amount’ C_GUA_CRE (IE209) message to the Guarantee Management System(s).</w:t>
            </w:r>
          </w:p>
          <w:p w14:paraId="59DD687A" w14:textId="77777777" w:rsidR="00744DBB" w:rsidRPr="00135BFC" w:rsidRDefault="00744DBB" w:rsidP="00095103">
            <w:pPr>
              <w:ind w:left="720"/>
            </w:pPr>
          </w:p>
          <w:p w14:paraId="72A87041" w14:textId="492111E7" w:rsidR="00D347FE" w:rsidRPr="00135BFC" w:rsidRDefault="00744DBB" w:rsidP="00095103">
            <w:pPr>
              <w:ind w:left="720"/>
              <w:rPr>
                <w:rFonts w:asciiTheme="minorHAnsi" w:hAnsiTheme="minorHAnsi" w:cstheme="minorHAnsi"/>
                <w:b/>
                <w:bCs/>
                <w:sz w:val="22"/>
                <w:szCs w:val="22"/>
              </w:rPr>
            </w:pPr>
            <w:r w:rsidRPr="00135BFC">
              <w:rPr>
                <w:b/>
              </w:rPr>
              <w:t xml:space="preserve">[Step </w:t>
            </w:r>
            <w:r w:rsidRPr="00135BFC">
              <w:rPr>
                <w:b/>
              </w:rPr>
              <w:fldChar w:fldCharType="begin"/>
            </w:r>
            <w:r w:rsidRPr="00135BFC">
              <w:rPr>
                <w:b/>
              </w:rPr>
              <w:instrText xml:space="preserve"> seq TRT-A-009 </w:instrText>
            </w:r>
            <w:r w:rsidRPr="00135BFC">
              <w:rPr>
                <w:b/>
              </w:rPr>
              <w:fldChar w:fldCharType="separate"/>
            </w:r>
            <w:r w:rsidRPr="00135BFC">
              <w:rPr>
                <w:b/>
                <w:noProof/>
              </w:rPr>
              <w:t>19</w:t>
            </w:r>
            <w:r w:rsidRPr="00135BFC">
              <w:rPr>
                <w:b/>
              </w:rPr>
              <w:fldChar w:fldCharType="end"/>
            </w:r>
            <w:r w:rsidRPr="00135BFC">
              <w:rPr>
                <w:b/>
              </w:rPr>
              <w:t xml:space="preserve">] </w:t>
            </w:r>
            <w:r w:rsidRPr="00135BFC">
              <w:t xml:space="preserve">Upon reception of the ‘Arrival Advice’ C_ARR_ADV (IE006) from the </w:t>
            </w:r>
            <w:r w:rsidRPr="00135BFC">
              <w:rPr>
                <w:strike/>
                <w:color w:val="FF0000"/>
              </w:rPr>
              <w:t xml:space="preserve">Office of Departure </w:t>
            </w:r>
            <w:r w:rsidRPr="00135BFC">
              <w:rPr>
                <w:color w:val="FF0000"/>
              </w:rPr>
              <w:t>Office of Destination</w:t>
            </w:r>
            <w:r w:rsidRPr="00135BFC">
              <w:t xml:space="preserve">, the timer </w:t>
            </w:r>
            <w:hyperlink w:anchor="T_Await_Arrival_Advice" w:history="1">
              <w:r w:rsidRPr="00135BFC">
                <w:rPr>
                  <w:rStyle w:val="Hyperlink"/>
                </w:rPr>
                <w:t>T_Await_Arrival_Advice</w:t>
              </w:r>
            </w:hyperlink>
            <w:r w:rsidRPr="00135BFC">
              <w:t xml:space="preserve"> stops. The state of the movement at the Office of Departure is set </w:t>
            </w:r>
            <w:proofErr w:type="spellStart"/>
            <w:r w:rsidRPr="00135BFC">
              <w:t xml:space="preserve">to </w:t>
            </w:r>
            <w:hyperlink w:anchor="_Office_of_Departure_1" w:history="1">
              <w:r w:rsidRPr="00135BFC">
                <w:rPr>
                  <w:rStyle w:val="Hyperlink"/>
                </w:rPr>
                <w:t>Arrived</w:t>
              </w:r>
              <w:proofErr w:type="spellEnd"/>
            </w:hyperlink>
            <w:r w:rsidRPr="00135BFC">
              <w:t>.</w:t>
            </w:r>
          </w:p>
          <w:p w14:paraId="3B9D2B89" w14:textId="77777777" w:rsidR="004F301C" w:rsidRPr="00135BFC" w:rsidRDefault="004F301C" w:rsidP="004F301C">
            <w:pPr>
              <w:rPr>
                <w:rFonts w:asciiTheme="minorHAnsi" w:hAnsiTheme="minorHAnsi" w:cstheme="minorHAnsi"/>
                <w:sz w:val="22"/>
                <w:szCs w:val="22"/>
              </w:rPr>
            </w:pPr>
          </w:p>
          <w:p w14:paraId="6896C92B" w14:textId="3308B0FB" w:rsidR="009D5B07" w:rsidRPr="001F0CE6" w:rsidRDefault="009D5B07" w:rsidP="00095103">
            <w:pPr>
              <w:pStyle w:val="ListParagraph"/>
              <w:numPr>
                <w:ilvl w:val="0"/>
                <w:numId w:val="37"/>
              </w:numPr>
              <w:ind w:left="360"/>
              <w:rPr>
                <w:rFonts w:asciiTheme="minorHAnsi" w:hAnsiTheme="minorHAnsi" w:cstheme="minorHAnsi"/>
                <w:b/>
                <w:bCs/>
                <w:sz w:val="22"/>
                <w:szCs w:val="22"/>
              </w:rPr>
            </w:pPr>
            <w:r w:rsidRPr="001F0CE6">
              <w:rPr>
                <w:rFonts w:asciiTheme="minorHAnsi" w:hAnsiTheme="minorHAnsi" w:cstheme="minorHAnsi"/>
                <w:b/>
                <w:bCs/>
                <w:sz w:val="22"/>
                <w:szCs w:val="22"/>
              </w:rPr>
              <w:t>The scenario T-ENR-ENQ-A-010-</w:t>
            </w:r>
            <w:r w:rsidRPr="00E96A51">
              <w:rPr>
                <w:rFonts w:asciiTheme="minorHAnsi" w:hAnsiTheme="minorHAnsi" w:cstheme="minorHAnsi"/>
                <w:b/>
                <w:bCs/>
                <w:i/>
                <w:sz w:val="22"/>
                <w:szCs w:val="22"/>
              </w:rPr>
              <w:t>Enquiry in the case of suspected fraud</w:t>
            </w:r>
            <w:r w:rsidRPr="001F0CE6">
              <w:rPr>
                <w:rFonts w:asciiTheme="minorHAnsi" w:hAnsiTheme="minorHAnsi" w:cstheme="minorHAnsi"/>
                <w:b/>
                <w:bCs/>
                <w:sz w:val="22"/>
                <w:szCs w:val="22"/>
              </w:rPr>
              <w:t xml:space="preserve"> will be updated</w:t>
            </w:r>
            <w:r w:rsidR="001F0CE6" w:rsidRPr="001F0CE6">
              <w:rPr>
                <w:rFonts w:asciiTheme="minorHAnsi" w:hAnsiTheme="minorHAnsi" w:cstheme="minorHAnsi"/>
                <w:b/>
                <w:bCs/>
                <w:sz w:val="22"/>
                <w:szCs w:val="22"/>
              </w:rPr>
              <w:t xml:space="preserve"> as follows:</w:t>
            </w:r>
          </w:p>
          <w:p w14:paraId="2C1A1AB5" w14:textId="77777777" w:rsidR="000E386F" w:rsidRPr="00135BFC" w:rsidRDefault="000E386F" w:rsidP="007D2580">
            <w:pPr>
              <w:rPr>
                <w:rFonts w:asciiTheme="minorHAnsi" w:hAnsiTheme="minorHAnsi" w:cstheme="minorHAnsi"/>
                <w:b/>
                <w:bCs/>
                <w:sz w:val="22"/>
                <w:szCs w:val="22"/>
              </w:rPr>
            </w:pPr>
          </w:p>
          <w:p w14:paraId="1E1D0293" w14:textId="77777777" w:rsidR="009D5B07" w:rsidRPr="00135BFC" w:rsidRDefault="009D5B07" w:rsidP="00095103">
            <w:pPr>
              <w:ind w:left="720"/>
              <w:rPr>
                <w:rStyle w:val="Hyperlink"/>
              </w:rPr>
            </w:pPr>
            <w:r w:rsidRPr="00135BFC">
              <w:rPr>
                <w:b/>
              </w:rPr>
              <w:t xml:space="preserve">[Step </w:t>
            </w:r>
            <w:r w:rsidRPr="00135BFC">
              <w:rPr>
                <w:b/>
              </w:rPr>
              <w:fldChar w:fldCharType="begin"/>
            </w:r>
            <w:r w:rsidRPr="00135BFC">
              <w:rPr>
                <w:b/>
              </w:rPr>
              <w:instrText xml:space="preserve"> seq ENR-ENQ-A-010</w:instrText>
            </w:r>
            <w:r w:rsidRPr="00135BFC">
              <w:rPr>
                <w:b/>
              </w:rPr>
              <w:fldChar w:fldCharType="separate"/>
            </w:r>
            <w:r w:rsidRPr="00135BFC">
              <w:rPr>
                <w:b/>
                <w:noProof/>
              </w:rPr>
              <w:t>19</w:t>
            </w:r>
            <w:r w:rsidRPr="00135BFC">
              <w:rPr>
                <w:b/>
              </w:rPr>
              <w:fldChar w:fldCharType="end"/>
            </w:r>
            <w:r w:rsidRPr="00135BFC">
              <w:rPr>
                <w:b/>
              </w:rPr>
              <w:t xml:space="preserve">] </w:t>
            </w:r>
            <w:r w:rsidRPr="00135BFC">
              <w:t xml:space="preserve">The timer </w:t>
            </w:r>
            <w:hyperlink w:anchor="T_Wait_Enquiry_Response" w:history="1">
              <w:proofErr w:type="spellStart"/>
              <w:r w:rsidRPr="00135BFC">
                <w:rPr>
                  <w:rStyle w:val="Hyperlink"/>
                </w:rPr>
                <w:t>T_Wait_Enquiry_Response</w:t>
              </w:r>
              <w:proofErr w:type="spellEnd"/>
            </w:hyperlink>
            <w:r w:rsidRPr="00135BFC">
              <w:t xml:space="preserve"> starts (i.e. the Officer at the Competent Authority of Enquiry at Departure manually sets its duration to be 28 days). The state is set to </w:t>
            </w:r>
            <w:hyperlink w:anchor="_Office_of_Departure_1" w:history="1">
              <w:r w:rsidRPr="00135BFC">
                <w:rPr>
                  <w:rStyle w:val="Hyperlink"/>
                </w:rPr>
                <w:t>Under enquiry procedure</w:t>
              </w:r>
            </w:hyperlink>
            <w:r w:rsidRPr="00135BFC">
              <w:rPr>
                <w:rStyle w:val="Hyperlink"/>
              </w:rPr>
              <w:t>.</w:t>
            </w:r>
          </w:p>
          <w:p w14:paraId="59F88403" w14:textId="77777777" w:rsidR="009D5B07" w:rsidRPr="00135BFC" w:rsidRDefault="009D5B07" w:rsidP="00095103">
            <w:pPr>
              <w:ind w:left="720"/>
              <w:rPr>
                <w:rStyle w:val="Hyperlink"/>
              </w:rPr>
            </w:pPr>
          </w:p>
          <w:p w14:paraId="73F82EDF" w14:textId="4526549F" w:rsidR="009D5B07" w:rsidRPr="00135BFC" w:rsidRDefault="009D5B07" w:rsidP="00095103">
            <w:pPr>
              <w:ind w:left="720"/>
            </w:pPr>
            <w:r w:rsidRPr="00135BFC">
              <w:t xml:space="preserve">The same Competent Authority of Enquiry at Destination, that has received the ‘Enquiry Request’ C_ENQ_REQ (IE142) message, locates the movement and, therefore, the normal arrival process is resumed by </w:t>
            </w:r>
            <w:r w:rsidRPr="00135BFC">
              <w:rPr>
                <w:b/>
              </w:rPr>
              <w:t xml:space="preserve">[Step </w:t>
            </w:r>
            <w:r w:rsidRPr="00135BFC">
              <w:rPr>
                <w:b/>
              </w:rPr>
              <w:fldChar w:fldCharType="begin"/>
            </w:r>
            <w:r w:rsidRPr="00135BFC">
              <w:rPr>
                <w:b/>
              </w:rPr>
              <w:instrText xml:space="preserve"> seq ENR-ENQ-A-010</w:instrText>
            </w:r>
            <w:r w:rsidRPr="00135BFC">
              <w:rPr>
                <w:b/>
              </w:rPr>
              <w:fldChar w:fldCharType="separate"/>
            </w:r>
            <w:r w:rsidRPr="00135BFC">
              <w:rPr>
                <w:b/>
                <w:noProof/>
              </w:rPr>
              <w:t>20</w:t>
            </w:r>
            <w:r w:rsidRPr="00135BFC">
              <w:rPr>
                <w:b/>
              </w:rPr>
              <w:fldChar w:fldCharType="end"/>
            </w:r>
            <w:r w:rsidRPr="00135BFC">
              <w:rPr>
                <w:b/>
              </w:rPr>
              <w:t xml:space="preserve">] </w:t>
            </w:r>
            <w:r w:rsidRPr="00135BFC">
              <w:t xml:space="preserve">sending the ‘Arrival Advice’ C_ARR_ADV (IE006). </w:t>
            </w:r>
            <w:r w:rsidRPr="00135BFC">
              <w:rPr>
                <w:color w:val="FF0000"/>
              </w:rPr>
              <w:t xml:space="preserve">Therefore, </w:t>
            </w:r>
            <w:r w:rsidRPr="00135BFC">
              <w:rPr>
                <w:b/>
                <w:color w:val="FF0000"/>
              </w:rPr>
              <w:t>[Step 21] t</w:t>
            </w:r>
            <w:r w:rsidRPr="00135BFC">
              <w:rPr>
                <w:color w:val="FF0000"/>
              </w:rPr>
              <w:t xml:space="preserve">he timer </w:t>
            </w:r>
            <w:hyperlink w:anchor="T_Wait_Enquiry_Response" w:history="1">
              <w:proofErr w:type="spellStart"/>
              <w:r w:rsidRPr="00135BFC">
                <w:rPr>
                  <w:rStyle w:val="Hyperlink"/>
                  <w:color w:val="FF0000"/>
                </w:rPr>
                <w:t>T_Wait_Enquiry_Response</w:t>
              </w:r>
              <w:proofErr w:type="spellEnd"/>
            </w:hyperlink>
            <w:r w:rsidRPr="00135BFC">
              <w:rPr>
                <w:color w:val="FF0000"/>
              </w:rPr>
              <w:t xml:space="preserve"> </w:t>
            </w:r>
            <w:r w:rsidR="00C36502" w:rsidRPr="00135BFC">
              <w:rPr>
                <w:color w:val="FF0000"/>
              </w:rPr>
              <w:t>stops</w:t>
            </w:r>
            <w:r w:rsidRPr="00135BFC">
              <w:rPr>
                <w:color w:val="FF0000"/>
              </w:rPr>
              <w:t>.</w:t>
            </w:r>
            <w:r w:rsidR="00F95E9C">
              <w:rPr>
                <w:color w:val="FF0000"/>
              </w:rPr>
              <w:t xml:space="preserve"> </w:t>
            </w:r>
            <w:r w:rsidR="00F95E9C" w:rsidRPr="00F95E9C">
              <w:rPr>
                <w:color w:val="FFFFFF" w:themeColor="background1"/>
                <w:highlight w:val="magenta"/>
              </w:rPr>
              <w:t xml:space="preserve">The state of the transit movement at the Office of Departure is set </w:t>
            </w:r>
            <w:proofErr w:type="spellStart"/>
            <w:r w:rsidR="00F95E9C" w:rsidRPr="00F95E9C">
              <w:rPr>
                <w:color w:val="FFFFFF" w:themeColor="background1"/>
                <w:highlight w:val="magenta"/>
              </w:rPr>
              <w:t>to Arrived</w:t>
            </w:r>
            <w:proofErr w:type="spellEnd"/>
            <w:r w:rsidR="00F95E9C" w:rsidRPr="00F95E9C">
              <w:rPr>
                <w:color w:val="FFFFFF" w:themeColor="background1"/>
                <w:highlight w:val="magenta"/>
              </w:rPr>
              <w:t>.</w:t>
            </w:r>
          </w:p>
          <w:p w14:paraId="5B773506" w14:textId="77777777" w:rsidR="009D5B07" w:rsidRPr="00135BFC" w:rsidRDefault="009D5B07" w:rsidP="00095103">
            <w:pPr>
              <w:ind w:left="720"/>
            </w:pPr>
          </w:p>
          <w:p w14:paraId="04A0FC74" w14:textId="77777777" w:rsidR="009D5B07" w:rsidRPr="00135BFC" w:rsidRDefault="009D5B07" w:rsidP="00095103">
            <w:pPr>
              <w:ind w:left="720"/>
            </w:pPr>
            <w:r w:rsidRPr="00135BFC">
              <w:t>Since no ‘Notification Leaving Security Area’ C_LSA_NOT (IE168) and no ‘Notification Crossing Frontier’ C_NCF_NOT (IE118) messages have been received from the Office of Exit for Transit and Office of Transit respectively, the ‘Forwarded Arrival Advice’ C_FWD_ARR (IE024) is sent to:</w:t>
            </w:r>
          </w:p>
          <w:p w14:paraId="2F0194F4" w14:textId="57E63162" w:rsidR="009D5B07" w:rsidRPr="00135BFC" w:rsidRDefault="009D5B07" w:rsidP="00095103">
            <w:pPr>
              <w:pStyle w:val="ListParagraph"/>
              <w:numPr>
                <w:ilvl w:val="0"/>
                <w:numId w:val="26"/>
              </w:numPr>
              <w:spacing w:before="240"/>
              <w:ind w:left="1440"/>
              <w:jc w:val="both"/>
            </w:pPr>
            <w:r w:rsidRPr="00135BFC">
              <w:rPr>
                <w:b/>
              </w:rPr>
              <w:t xml:space="preserve">[Step </w:t>
            </w:r>
            <w:r w:rsidRPr="00135BFC">
              <w:rPr>
                <w:rFonts w:ascii="Times New Roman Bold" w:hAnsi="Times New Roman Bold"/>
                <w:b/>
                <w:strike/>
                <w:color w:val="FF0000"/>
              </w:rPr>
              <w:t>21</w:t>
            </w:r>
            <w:r w:rsidRPr="00135BFC">
              <w:rPr>
                <w:b/>
                <w:color w:val="FF0000"/>
              </w:rPr>
              <w:t>22</w:t>
            </w:r>
            <w:r w:rsidRPr="00135BFC">
              <w:rPr>
                <w:b/>
              </w:rPr>
              <w:t xml:space="preserve">] </w:t>
            </w:r>
            <w:r w:rsidRPr="00135BFC">
              <w:t xml:space="preserve">To the Office of Exit for Transit, whose state is set </w:t>
            </w:r>
            <w:proofErr w:type="spellStart"/>
            <w:r w:rsidRPr="00135BFC">
              <w:t xml:space="preserve">to </w:t>
            </w:r>
            <w:hyperlink w:anchor="_Office_of_Exit" w:history="1">
              <w:r w:rsidRPr="00135BFC">
                <w:rPr>
                  <w:rStyle w:val="Hyperlink"/>
                </w:rPr>
                <w:t>Arrived</w:t>
              </w:r>
              <w:proofErr w:type="spellEnd"/>
            </w:hyperlink>
            <w:r w:rsidRPr="00135BFC">
              <w:t>;</w:t>
            </w:r>
          </w:p>
          <w:p w14:paraId="6ABC31ED" w14:textId="7CC94453" w:rsidR="009D5B07" w:rsidRPr="00135BFC" w:rsidRDefault="009D5B07" w:rsidP="00095103">
            <w:pPr>
              <w:pStyle w:val="ListParagraph"/>
              <w:numPr>
                <w:ilvl w:val="0"/>
                <w:numId w:val="26"/>
              </w:numPr>
              <w:spacing w:before="240"/>
              <w:ind w:left="1440"/>
              <w:jc w:val="both"/>
            </w:pPr>
            <w:r w:rsidRPr="00135BFC">
              <w:rPr>
                <w:b/>
              </w:rPr>
              <w:t xml:space="preserve">[Step </w:t>
            </w:r>
            <w:r w:rsidRPr="00135BFC">
              <w:rPr>
                <w:rFonts w:ascii="Times New Roman Bold" w:hAnsi="Times New Roman Bold"/>
                <w:b/>
                <w:strike/>
                <w:color w:val="FF0000"/>
              </w:rPr>
              <w:t>22</w:t>
            </w:r>
            <w:r w:rsidRPr="00135BFC">
              <w:rPr>
                <w:b/>
                <w:color w:val="FF0000"/>
              </w:rPr>
              <w:t>23</w:t>
            </w:r>
            <w:r w:rsidRPr="00135BFC">
              <w:rPr>
                <w:b/>
              </w:rPr>
              <w:t xml:space="preserve">] </w:t>
            </w:r>
            <w:r w:rsidRPr="00135BFC">
              <w:t xml:space="preserve">To the Office of Transit, whose state is set </w:t>
            </w:r>
            <w:proofErr w:type="spellStart"/>
            <w:r w:rsidRPr="00135BFC">
              <w:t xml:space="preserve">to </w:t>
            </w:r>
            <w:hyperlink w:anchor="_Office_of_Transit" w:history="1">
              <w:r w:rsidRPr="00135BFC">
                <w:rPr>
                  <w:rStyle w:val="Hyperlink"/>
                </w:rPr>
                <w:t>Arrived</w:t>
              </w:r>
              <w:proofErr w:type="spellEnd"/>
            </w:hyperlink>
            <w:r w:rsidRPr="00135BFC">
              <w:t>.</w:t>
            </w:r>
          </w:p>
          <w:p w14:paraId="50D43068" w14:textId="77777777" w:rsidR="009D5B07" w:rsidRPr="00135BFC" w:rsidRDefault="009D5B07" w:rsidP="00095103">
            <w:pPr>
              <w:pStyle w:val="ListParagraph"/>
              <w:spacing w:before="240"/>
              <w:ind w:left="1440"/>
              <w:jc w:val="both"/>
            </w:pPr>
          </w:p>
          <w:p w14:paraId="329D3FE9" w14:textId="77290970" w:rsidR="000E386F" w:rsidRDefault="009D5B07" w:rsidP="00095103">
            <w:pPr>
              <w:ind w:left="720"/>
            </w:pPr>
            <w:r w:rsidRPr="00135BFC">
              <w:rPr>
                <w:b/>
              </w:rPr>
              <w:t xml:space="preserve">[Step </w:t>
            </w:r>
            <w:r w:rsidRPr="00135BFC">
              <w:rPr>
                <w:rFonts w:ascii="Times New Roman Bold" w:hAnsi="Times New Roman Bold"/>
                <w:b/>
                <w:strike/>
                <w:color w:val="FF0000"/>
              </w:rPr>
              <w:t>23</w:t>
            </w:r>
            <w:r w:rsidRPr="00135BFC">
              <w:rPr>
                <w:b/>
                <w:color w:val="FF0000"/>
              </w:rPr>
              <w:t>24</w:t>
            </w:r>
            <w:r w:rsidRPr="00135BFC">
              <w:rPr>
                <w:b/>
              </w:rPr>
              <w:t>]</w:t>
            </w:r>
            <w:r w:rsidRPr="00135BFC">
              <w:t xml:space="preserve"> Additionally, the ‘Destination Control Results’ C_DES_CON (IE018) message is received by the Office of Departure, which contains as per scenario’s assumption a satisfactory control result code (i.e. ‘A1’ or ‘A2’ or ‘A5’).</w:t>
            </w:r>
          </w:p>
          <w:p w14:paraId="7133646D" w14:textId="69307517" w:rsidR="005B3464" w:rsidRPr="00664975" w:rsidRDefault="005B3464" w:rsidP="005B3464">
            <w:pPr>
              <w:ind w:left="720"/>
            </w:pPr>
            <w:r w:rsidRPr="00664975">
              <w:rPr>
                <w:b/>
              </w:rPr>
              <w:t xml:space="preserve">[Step </w:t>
            </w:r>
            <w:r w:rsidRPr="005B3464">
              <w:rPr>
                <w:b/>
                <w:strike/>
                <w:color w:val="FF0000"/>
              </w:rPr>
              <w:t>24</w:t>
            </w:r>
            <w:r w:rsidRPr="005B3464">
              <w:rPr>
                <w:b/>
                <w:color w:val="FF0000"/>
              </w:rPr>
              <w:t>25</w:t>
            </w:r>
            <w:r w:rsidRPr="00664975">
              <w:rPr>
                <w:b/>
              </w:rPr>
              <w:t xml:space="preserve">] </w:t>
            </w:r>
            <w:r w:rsidRPr="00664975">
              <w:t>The timer</w:t>
            </w:r>
            <w:r w:rsidRPr="00664975">
              <w:rPr>
                <w:b/>
              </w:rPr>
              <w:t xml:space="preserve"> </w:t>
            </w:r>
            <w:hyperlink w:anchor="T_Recovery_Recommended" w:history="1">
              <w:r w:rsidRPr="00664975">
                <w:rPr>
                  <w:rStyle w:val="Hyperlink"/>
                </w:rPr>
                <w:t>T_Recovery_Recommended</w:t>
              </w:r>
            </w:hyperlink>
            <w:r w:rsidRPr="00664975">
              <w:t xml:space="preserve"> also stops.</w:t>
            </w:r>
          </w:p>
          <w:p w14:paraId="6685B47F" w14:textId="230A4A70" w:rsidR="000E386F" w:rsidRPr="00135BFC" w:rsidRDefault="000E386F" w:rsidP="00095103">
            <w:pPr>
              <w:ind w:left="720"/>
              <w:rPr>
                <w:rFonts w:asciiTheme="minorHAnsi" w:hAnsiTheme="minorHAnsi" w:cstheme="minorHAnsi"/>
                <w:b/>
                <w:bCs/>
                <w:sz w:val="22"/>
                <w:szCs w:val="22"/>
              </w:rPr>
            </w:pPr>
          </w:p>
          <w:p w14:paraId="75871A29" w14:textId="69C450F2" w:rsidR="00215D63" w:rsidRPr="001F0CE6" w:rsidRDefault="00AC540E" w:rsidP="005B3464">
            <w:pPr>
              <w:pStyle w:val="ListParagraph"/>
              <w:numPr>
                <w:ilvl w:val="0"/>
                <w:numId w:val="37"/>
              </w:numPr>
              <w:ind w:left="360"/>
              <w:rPr>
                <w:rFonts w:asciiTheme="minorHAnsi" w:hAnsiTheme="minorHAnsi" w:cstheme="minorHAnsi"/>
                <w:b/>
                <w:bCs/>
                <w:sz w:val="22"/>
                <w:szCs w:val="22"/>
              </w:rPr>
            </w:pPr>
            <w:r w:rsidRPr="001F0CE6">
              <w:rPr>
                <w:rFonts w:asciiTheme="minorHAnsi" w:hAnsiTheme="minorHAnsi" w:cstheme="minorHAnsi"/>
                <w:b/>
                <w:bCs/>
                <w:sz w:val="22"/>
                <w:szCs w:val="22"/>
              </w:rPr>
              <w:t xml:space="preserve">The </w:t>
            </w:r>
            <w:r w:rsidRPr="005B3464">
              <w:rPr>
                <w:rFonts w:asciiTheme="minorHAnsi" w:hAnsiTheme="minorHAnsi" w:cstheme="minorHAnsi"/>
                <w:b/>
                <w:bCs/>
                <w:i/>
                <w:sz w:val="22"/>
                <w:szCs w:val="22"/>
              </w:rPr>
              <w:t>scenario</w:t>
            </w:r>
            <w:r w:rsidR="005B3464" w:rsidRPr="005B3464">
              <w:rPr>
                <w:rFonts w:asciiTheme="minorHAnsi" w:hAnsiTheme="minorHAnsi" w:cstheme="minorHAnsi"/>
                <w:b/>
                <w:bCs/>
                <w:i/>
                <w:sz w:val="22"/>
                <w:szCs w:val="22"/>
              </w:rPr>
              <w:t xml:space="preserve"> T-ENR-ENQ-A-011-Cancellation of Enquiry</w:t>
            </w:r>
            <w:r w:rsidR="005B3464" w:rsidRPr="005B3464">
              <w:rPr>
                <w:rFonts w:asciiTheme="minorHAnsi" w:hAnsiTheme="minorHAnsi" w:cstheme="minorHAnsi"/>
                <w:b/>
                <w:bCs/>
                <w:sz w:val="22"/>
                <w:szCs w:val="22"/>
              </w:rPr>
              <w:t xml:space="preserve"> </w:t>
            </w:r>
            <w:r w:rsidR="005B3464" w:rsidRPr="005B3464">
              <w:rPr>
                <w:rFonts w:asciiTheme="minorHAnsi" w:hAnsiTheme="minorHAnsi" w:cstheme="minorHAnsi"/>
                <w:b/>
                <w:bCs/>
                <w:i/>
                <w:sz w:val="22"/>
                <w:szCs w:val="22"/>
              </w:rPr>
              <w:t>request</w:t>
            </w:r>
            <w:r w:rsidRPr="001F0CE6">
              <w:rPr>
                <w:rFonts w:asciiTheme="minorHAnsi" w:hAnsiTheme="minorHAnsi" w:cstheme="minorHAnsi"/>
                <w:b/>
                <w:bCs/>
                <w:sz w:val="22"/>
                <w:szCs w:val="22"/>
              </w:rPr>
              <w:t xml:space="preserve"> </w:t>
            </w:r>
            <w:r w:rsidR="005B3464">
              <w:rPr>
                <w:rFonts w:asciiTheme="minorHAnsi" w:hAnsiTheme="minorHAnsi" w:cstheme="minorHAnsi"/>
                <w:b/>
                <w:bCs/>
                <w:sz w:val="22"/>
                <w:szCs w:val="22"/>
              </w:rPr>
              <w:t xml:space="preserve">(section </w:t>
            </w:r>
            <w:r w:rsidR="005B3464" w:rsidRPr="005B3464">
              <w:rPr>
                <w:rFonts w:asciiTheme="minorHAnsi" w:hAnsiTheme="minorHAnsi" w:cstheme="minorHAnsi"/>
                <w:b/>
                <w:bCs/>
                <w:sz w:val="22"/>
                <w:szCs w:val="22"/>
              </w:rPr>
              <w:t>III.IV.2.1.11</w:t>
            </w:r>
            <w:r w:rsidR="005B3464">
              <w:rPr>
                <w:rFonts w:asciiTheme="minorHAnsi" w:hAnsiTheme="minorHAnsi" w:cstheme="minorHAnsi"/>
                <w:b/>
                <w:bCs/>
                <w:sz w:val="22"/>
                <w:szCs w:val="22"/>
              </w:rPr>
              <w:t xml:space="preserve">) </w:t>
            </w:r>
            <w:r w:rsidRPr="001F0CE6">
              <w:rPr>
                <w:rFonts w:asciiTheme="minorHAnsi" w:hAnsiTheme="minorHAnsi" w:cstheme="minorHAnsi"/>
                <w:b/>
                <w:bCs/>
                <w:sz w:val="22"/>
                <w:szCs w:val="22"/>
              </w:rPr>
              <w:t>will be updated</w:t>
            </w:r>
            <w:r w:rsidR="001F0CE6" w:rsidRPr="001F0CE6">
              <w:rPr>
                <w:rFonts w:asciiTheme="minorHAnsi" w:hAnsiTheme="minorHAnsi" w:cstheme="minorHAnsi"/>
                <w:b/>
                <w:bCs/>
                <w:sz w:val="22"/>
                <w:szCs w:val="22"/>
              </w:rPr>
              <w:t xml:space="preserve"> as follows:</w:t>
            </w:r>
          </w:p>
          <w:p w14:paraId="053D74F3" w14:textId="18D98307" w:rsidR="00215D63" w:rsidRPr="00135BFC" w:rsidRDefault="00215D63" w:rsidP="00095103">
            <w:pPr>
              <w:pStyle w:val="ListParagraph"/>
              <w:numPr>
                <w:ilvl w:val="0"/>
                <w:numId w:val="28"/>
              </w:numPr>
              <w:spacing w:before="240"/>
              <w:ind w:left="1080"/>
              <w:contextualSpacing w:val="0"/>
              <w:jc w:val="both"/>
            </w:pPr>
            <w:r w:rsidRPr="00135BFC">
              <w:t xml:space="preserve">In case the movement is written-off manually as described in scenario </w:t>
            </w:r>
            <w:hyperlink w:anchor="_T-TRA-DES-A-011-Manual_closure_at" w:history="1">
              <w:r w:rsidRPr="00135BFC">
                <w:rPr>
                  <w:rStyle w:val="Hyperlink"/>
                </w:rPr>
                <w:t>T-TRA-DES-A-011-Manual closure at Departure based on alternative proof</w:t>
              </w:r>
            </w:hyperlink>
            <w:r w:rsidRPr="00135BFC">
              <w:t xml:space="preserve"> </w:t>
            </w:r>
            <w:r w:rsidRPr="00135BFC">
              <w:rPr>
                <w:color w:val="FF0000"/>
              </w:rPr>
              <w:t>(i.e. the Holder of the Transit Procedure provides alternative proof to the Office of Departure regarding the release of goods at destination),</w:t>
            </w:r>
            <w:r w:rsidRPr="00135BFC">
              <w:t xml:space="preserve"> the ‘Enquiry Request’ C_ENQ_REQ (IE142) message has to be cancelled by the Competent Authority of Enquiry at Departure by sending the ‘Cancel Enquiry Notification’ C_CAN_ENQ (IE059) to the Competent Authority of Enquiry that has previously received the ‘Enquiry Request’ C_ENQ_REQ (IE142) message but has not responded with the ‘Enquiry Response’ C_ENQ_NEG (IE143) message yet.</w:t>
            </w:r>
          </w:p>
          <w:p w14:paraId="2DD606C3" w14:textId="2CF31A1C" w:rsidR="00215D63" w:rsidRPr="00135BFC" w:rsidRDefault="00215D63" w:rsidP="00095103">
            <w:pPr>
              <w:pStyle w:val="ListParagraph"/>
              <w:numPr>
                <w:ilvl w:val="0"/>
                <w:numId w:val="28"/>
              </w:numPr>
              <w:spacing w:before="240"/>
              <w:ind w:left="1080"/>
              <w:contextualSpacing w:val="0"/>
              <w:jc w:val="both"/>
              <w:rPr>
                <w:strike/>
                <w:color w:val="FF0000"/>
              </w:rPr>
            </w:pPr>
            <w:r w:rsidRPr="00135BFC">
              <w:rPr>
                <w:strike/>
                <w:color w:val="FF0000"/>
              </w:rPr>
              <w:lastRenderedPageBreak/>
              <w:t>In case the Holder of the Transit Procedure provides alternative proof to the Office of Departure regarding the release of goods at destination, and upon acceptance from the Office of Departure, the ‘Enquiry Request’ C_ENQ_REQ (IE142) message has to be cancelled by the Competent Authority of Enquiry at Departure by sending the ‘Cancel Enquiry Notification’ C_CAN_ENQ (IE059) to the Competent Authority of Enquiry that has previously received the ‘Enquiry Request’ C_ENQ_REQ (IE142) message but has not responded yet.</w:t>
            </w:r>
          </w:p>
          <w:p w14:paraId="689775A8" w14:textId="1589A000" w:rsidR="00215D63" w:rsidRPr="00135BFC" w:rsidRDefault="00215D63" w:rsidP="007D2580">
            <w:pPr>
              <w:rPr>
                <w:rFonts w:asciiTheme="minorHAnsi" w:hAnsiTheme="minorHAnsi" w:cstheme="minorHAnsi"/>
                <w:b/>
                <w:bCs/>
                <w:sz w:val="22"/>
                <w:szCs w:val="22"/>
              </w:rPr>
            </w:pPr>
          </w:p>
          <w:p w14:paraId="657CB733" w14:textId="47ED5B74" w:rsidR="00095924" w:rsidRPr="001F0CE6" w:rsidRDefault="00095924" w:rsidP="00095103">
            <w:pPr>
              <w:pStyle w:val="ListParagraph"/>
              <w:numPr>
                <w:ilvl w:val="0"/>
                <w:numId w:val="37"/>
              </w:numPr>
              <w:ind w:left="360"/>
              <w:rPr>
                <w:rFonts w:asciiTheme="minorHAnsi" w:hAnsiTheme="minorHAnsi" w:cstheme="minorHAnsi"/>
                <w:b/>
                <w:sz w:val="22"/>
                <w:szCs w:val="22"/>
              </w:rPr>
            </w:pPr>
            <w:r w:rsidRPr="001F0CE6">
              <w:rPr>
                <w:rFonts w:asciiTheme="minorHAnsi" w:hAnsiTheme="minorHAnsi" w:cstheme="minorHAnsi"/>
                <w:b/>
                <w:sz w:val="22"/>
                <w:szCs w:val="22"/>
              </w:rPr>
              <w:t xml:space="preserve">The section ​III.V.7.2 </w:t>
            </w:r>
            <w:r w:rsidRPr="00E96A51">
              <w:rPr>
                <w:rFonts w:asciiTheme="minorHAnsi" w:hAnsiTheme="minorHAnsi" w:cstheme="minorHAnsi"/>
                <w:b/>
                <w:i/>
                <w:sz w:val="22"/>
                <w:szCs w:val="22"/>
              </w:rPr>
              <w:t xml:space="preserve">Invalidation at Office of Transit, at Office of Exit for Transit and Office of Destination </w:t>
            </w:r>
            <w:r w:rsidRPr="001F0CE6">
              <w:rPr>
                <w:rFonts w:asciiTheme="minorHAnsi" w:hAnsiTheme="minorHAnsi" w:cstheme="minorHAnsi"/>
                <w:b/>
                <w:sz w:val="22"/>
                <w:szCs w:val="22"/>
              </w:rPr>
              <w:t xml:space="preserve"> (</w:t>
            </w:r>
            <w:r w:rsidR="007B51EF">
              <w:rPr>
                <w:rFonts w:asciiTheme="minorHAnsi" w:hAnsiTheme="minorHAnsi" w:cstheme="minorHAnsi"/>
                <w:b/>
                <w:sz w:val="22"/>
                <w:szCs w:val="22"/>
              </w:rPr>
              <w:t xml:space="preserve">i.e. the paragraph </w:t>
            </w:r>
            <w:r w:rsidRPr="001F0CE6">
              <w:rPr>
                <w:rFonts w:asciiTheme="minorHAnsi" w:hAnsiTheme="minorHAnsi" w:cstheme="minorHAnsi"/>
                <w:b/>
                <w:sz w:val="22"/>
                <w:szCs w:val="22"/>
              </w:rPr>
              <w:t>below Figure 135</w:t>
            </w:r>
            <w:r w:rsidR="00E96A51">
              <w:rPr>
                <w:rFonts w:asciiTheme="minorHAnsi" w:hAnsiTheme="minorHAnsi" w:cstheme="minorHAnsi"/>
                <w:b/>
                <w:sz w:val="22"/>
                <w:szCs w:val="22"/>
              </w:rPr>
              <w:t xml:space="preserve"> that </w:t>
            </w:r>
            <w:r w:rsidR="00E96A51" w:rsidRPr="00E96A51">
              <w:rPr>
                <w:rFonts w:asciiTheme="minorHAnsi" w:hAnsiTheme="minorHAnsi" w:cstheme="minorHAnsi"/>
                <w:b/>
                <w:sz w:val="22"/>
                <w:szCs w:val="22"/>
                <w:u w:val="single"/>
              </w:rPr>
              <w:t>remains unchanged</w:t>
            </w:r>
            <w:r w:rsidRPr="001F0CE6">
              <w:rPr>
                <w:rFonts w:asciiTheme="minorHAnsi" w:hAnsiTheme="minorHAnsi" w:cstheme="minorHAnsi"/>
                <w:b/>
                <w:sz w:val="22"/>
                <w:szCs w:val="22"/>
              </w:rPr>
              <w:t>) will be updated</w:t>
            </w:r>
            <w:r w:rsidR="00E96A51">
              <w:rPr>
                <w:rFonts w:asciiTheme="minorHAnsi" w:hAnsiTheme="minorHAnsi" w:cstheme="minorHAnsi"/>
                <w:b/>
                <w:sz w:val="22"/>
                <w:szCs w:val="22"/>
              </w:rPr>
              <w:t xml:space="preserve"> as follow</w:t>
            </w:r>
            <w:r w:rsidR="001F0CE6" w:rsidRPr="001F0CE6">
              <w:rPr>
                <w:rFonts w:asciiTheme="minorHAnsi" w:hAnsiTheme="minorHAnsi" w:cstheme="minorHAnsi"/>
                <w:b/>
                <w:sz w:val="22"/>
                <w:szCs w:val="22"/>
              </w:rPr>
              <w:t>:</w:t>
            </w:r>
          </w:p>
          <w:p w14:paraId="60ABE203" w14:textId="3D0A6548" w:rsidR="00095924" w:rsidRPr="00135BFC" w:rsidRDefault="00095924" w:rsidP="00095924">
            <w:pPr>
              <w:rPr>
                <w:rFonts w:asciiTheme="minorHAnsi" w:hAnsiTheme="minorHAnsi" w:cstheme="minorHAnsi"/>
                <w:b/>
                <w:bCs/>
                <w:sz w:val="22"/>
                <w:szCs w:val="22"/>
              </w:rPr>
            </w:pPr>
          </w:p>
          <w:p w14:paraId="6DFF301D" w14:textId="77777777" w:rsidR="00553334" w:rsidRPr="00135BFC" w:rsidRDefault="00553334" w:rsidP="00095103">
            <w:pPr>
              <w:keepNext/>
              <w:ind w:left="720"/>
            </w:pPr>
            <w:r w:rsidRPr="00135BFC">
              <w:t>This is best summarised as follows:</w:t>
            </w:r>
          </w:p>
          <w:p w14:paraId="71E5B541" w14:textId="77777777" w:rsidR="00553334" w:rsidRPr="00135BFC" w:rsidRDefault="00553334" w:rsidP="00095103">
            <w:pPr>
              <w:ind w:left="720"/>
              <w:jc w:val="center"/>
            </w:pPr>
            <w:r w:rsidRPr="00135BFC">
              <w:rPr>
                <w:noProof/>
                <w:lang w:val="en-IE" w:eastAsia="en-IE"/>
              </w:rPr>
              <w:drawing>
                <wp:inline distT="0" distB="0" distL="0" distR="0" wp14:anchorId="790CA455" wp14:editId="2D5E1D85">
                  <wp:extent cx="5314950" cy="2064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24693" cy="2068059"/>
                          </a:xfrm>
                          <a:prstGeom prst="rect">
                            <a:avLst/>
                          </a:prstGeom>
                          <a:noFill/>
                          <a:ln>
                            <a:noFill/>
                          </a:ln>
                        </pic:spPr>
                      </pic:pic>
                    </a:graphicData>
                  </a:graphic>
                </wp:inline>
              </w:drawing>
            </w:r>
          </w:p>
          <w:p w14:paraId="14676E09" w14:textId="77777777" w:rsidR="00553334" w:rsidRPr="00135BFC" w:rsidRDefault="00553334" w:rsidP="00095103">
            <w:pPr>
              <w:pStyle w:val="Caption"/>
              <w:ind w:left="720"/>
              <w:jc w:val="center"/>
            </w:pPr>
            <w:r w:rsidRPr="00135BFC">
              <w:t xml:space="preserve">Figure </w:t>
            </w:r>
            <w:r w:rsidR="001C4DE1">
              <w:fldChar w:fldCharType="begin"/>
            </w:r>
            <w:r w:rsidR="001C4DE1">
              <w:instrText xml:space="preserve"> SEQ Figure \* ARABIC </w:instrText>
            </w:r>
            <w:r w:rsidR="001C4DE1">
              <w:fldChar w:fldCharType="separate"/>
            </w:r>
            <w:r w:rsidRPr="00135BFC">
              <w:rPr>
                <w:noProof/>
              </w:rPr>
              <w:t>135</w:t>
            </w:r>
            <w:r w:rsidR="001C4DE1">
              <w:rPr>
                <w:noProof/>
              </w:rPr>
              <w:fldChar w:fldCharType="end"/>
            </w:r>
            <w:r w:rsidRPr="00135BFC">
              <w:t>: Invalidation at Office of Transit, at Office of Exit for Transit and Office of Destination</w:t>
            </w:r>
          </w:p>
          <w:p w14:paraId="328504C4" w14:textId="77777777" w:rsidR="00553334" w:rsidRPr="00135BFC" w:rsidRDefault="00553334" w:rsidP="00095103">
            <w:pPr>
              <w:ind w:left="720"/>
            </w:pPr>
          </w:p>
          <w:p w14:paraId="52DC4CFA" w14:textId="486D9871" w:rsidR="00095924" w:rsidRPr="00135BFC" w:rsidRDefault="00553334" w:rsidP="00095103">
            <w:pPr>
              <w:ind w:left="720"/>
              <w:rPr>
                <w:rFonts w:asciiTheme="minorHAnsi" w:hAnsiTheme="minorHAnsi" w:cstheme="minorHAnsi"/>
                <w:b/>
                <w:bCs/>
                <w:sz w:val="22"/>
                <w:szCs w:val="22"/>
              </w:rPr>
            </w:pPr>
            <w:r w:rsidRPr="00135BFC">
              <w:t xml:space="preserve">No invalidation of a transit declaration is possible when the Office of Departure has received the ‘Notification Crossing Frontier’ C_NCF_NOT (IE118) or the ‘Notification Leaving Security Area’ C_LSA_NOT (IE168) or the ‘Arrival Advice’ C_ARR_ADV (IE006) </w:t>
            </w:r>
            <w:r w:rsidRPr="00135BFC">
              <w:rPr>
                <w:color w:val="FF0000"/>
              </w:rPr>
              <w:t>or the ‘Incident Notification’ C_INC_NOT  (IE180)</w:t>
            </w:r>
            <w:r w:rsidRPr="00135BFC">
              <w:t xml:space="preserve"> message(s).</w:t>
            </w:r>
          </w:p>
          <w:p w14:paraId="7996D489" w14:textId="77777777" w:rsidR="00095924" w:rsidRPr="00135BFC" w:rsidRDefault="00095924" w:rsidP="00095924">
            <w:pPr>
              <w:rPr>
                <w:rFonts w:asciiTheme="minorHAnsi" w:hAnsiTheme="minorHAnsi" w:cstheme="minorHAnsi"/>
                <w:b/>
                <w:bCs/>
                <w:sz w:val="22"/>
                <w:szCs w:val="22"/>
              </w:rPr>
            </w:pPr>
          </w:p>
          <w:p w14:paraId="292C072B" w14:textId="66D0D70C" w:rsidR="00BE7B44" w:rsidRPr="001F0CE6" w:rsidRDefault="00BE7B44" w:rsidP="00095103">
            <w:pPr>
              <w:pStyle w:val="ListParagraph"/>
              <w:numPr>
                <w:ilvl w:val="0"/>
                <w:numId w:val="37"/>
              </w:numPr>
              <w:ind w:left="360"/>
              <w:rPr>
                <w:rFonts w:asciiTheme="minorHAnsi" w:hAnsiTheme="minorHAnsi" w:cstheme="minorHAnsi"/>
                <w:b/>
                <w:bCs/>
                <w:sz w:val="22"/>
                <w:szCs w:val="22"/>
              </w:rPr>
            </w:pPr>
            <w:r w:rsidRPr="001F0CE6">
              <w:rPr>
                <w:rFonts w:asciiTheme="minorHAnsi" w:hAnsiTheme="minorHAnsi" w:cstheme="minorHAnsi"/>
                <w:b/>
                <w:bCs/>
                <w:sz w:val="22"/>
                <w:szCs w:val="22"/>
              </w:rPr>
              <w:t xml:space="preserve">The last paragraph of section III.V.1.1 </w:t>
            </w:r>
            <w:r w:rsidRPr="006445BB">
              <w:rPr>
                <w:rFonts w:asciiTheme="minorHAnsi" w:hAnsiTheme="minorHAnsi" w:cstheme="minorHAnsi"/>
                <w:b/>
                <w:bCs/>
                <w:i/>
                <w:sz w:val="22"/>
                <w:szCs w:val="22"/>
              </w:rPr>
              <w:t>Office of Departure (until movement release)</w:t>
            </w:r>
            <w:r w:rsidRPr="001F0CE6">
              <w:rPr>
                <w:rFonts w:asciiTheme="minorHAnsi" w:hAnsiTheme="minorHAnsi" w:cstheme="minorHAnsi"/>
                <w:b/>
                <w:bCs/>
                <w:sz w:val="22"/>
                <w:szCs w:val="22"/>
              </w:rPr>
              <w:t xml:space="preserve"> will be updated</w:t>
            </w:r>
            <w:r w:rsidR="001F0CE6" w:rsidRPr="001F0CE6">
              <w:rPr>
                <w:rFonts w:asciiTheme="minorHAnsi" w:hAnsiTheme="minorHAnsi" w:cstheme="minorHAnsi"/>
                <w:b/>
                <w:bCs/>
                <w:sz w:val="22"/>
                <w:szCs w:val="22"/>
              </w:rPr>
              <w:t xml:space="preserve"> as follows:</w:t>
            </w:r>
          </w:p>
          <w:p w14:paraId="451243D7" w14:textId="68C17561" w:rsidR="00BE7B44" w:rsidRPr="00135BFC" w:rsidRDefault="00BE7B44" w:rsidP="007D2580">
            <w:pPr>
              <w:rPr>
                <w:rFonts w:asciiTheme="minorHAnsi" w:hAnsiTheme="minorHAnsi" w:cstheme="minorHAnsi"/>
                <w:b/>
                <w:bCs/>
                <w:sz w:val="22"/>
                <w:szCs w:val="22"/>
              </w:rPr>
            </w:pPr>
          </w:p>
          <w:p w14:paraId="60C1081E" w14:textId="5458D92C" w:rsidR="00BE7B44" w:rsidRDefault="00BE7B44" w:rsidP="00095103">
            <w:pPr>
              <w:ind w:left="720"/>
            </w:pPr>
            <w:r w:rsidRPr="00135BFC">
              <w:t>If the IE002/IE027/IE114/IE164 is received for an unknown MRN (e.g. MRN not yet generated or movement archived) or is received out-of-sequence for a known MRN (e.g. Movement arrived at Office of Destination), then a negative IE003/</w:t>
            </w:r>
            <w:r w:rsidRPr="00135BFC">
              <w:rPr>
                <w:color w:val="FF0000"/>
              </w:rPr>
              <w:t>IE038/</w:t>
            </w:r>
            <w:r w:rsidRPr="00135BFC">
              <w:t xml:space="preserve">IE115/IE165 response will be sent (using the codes of CL221/CL184/CL225/CL224 respectively) </w:t>
            </w:r>
            <w:r w:rsidRPr="00135BFC">
              <w:rPr>
                <w:b/>
                <w:bCs/>
                <w:u w:val="single"/>
              </w:rPr>
              <w:t>and not an IE906</w:t>
            </w:r>
            <w:r w:rsidRPr="00135BFC">
              <w:t>.</w:t>
            </w:r>
          </w:p>
          <w:p w14:paraId="6F903FB4" w14:textId="24763818" w:rsidR="00EA5627" w:rsidRDefault="00EA5627" w:rsidP="007D2580"/>
          <w:p w14:paraId="19C1E5A3" w14:textId="03207D8C" w:rsidR="007B51EF" w:rsidRPr="00095103" w:rsidRDefault="007B51EF" w:rsidP="00296B5A">
            <w:pPr>
              <w:pStyle w:val="ListParagraph"/>
              <w:numPr>
                <w:ilvl w:val="0"/>
                <w:numId w:val="37"/>
              </w:numPr>
              <w:ind w:left="338" w:hanging="338"/>
              <w:rPr>
                <w:rFonts w:asciiTheme="minorHAnsi" w:hAnsiTheme="minorHAnsi"/>
                <w:b/>
                <w:bCs/>
                <w:sz w:val="22"/>
              </w:rPr>
            </w:pPr>
            <w:r w:rsidRPr="007A6F98">
              <w:rPr>
                <w:rFonts w:asciiTheme="minorHAnsi" w:hAnsiTheme="minorHAnsi"/>
                <w:b/>
                <w:bCs/>
                <w:sz w:val="22"/>
              </w:rPr>
              <w:t>In DDNTA Appendix N</w:t>
            </w:r>
            <w:r w:rsidR="00095103">
              <w:rPr>
                <w:rFonts w:asciiTheme="minorHAnsi" w:hAnsiTheme="minorHAnsi"/>
                <w:b/>
                <w:bCs/>
                <w:sz w:val="22"/>
              </w:rPr>
              <w:t xml:space="preserve"> (</w:t>
            </w:r>
            <w:r w:rsidRPr="007A6F98">
              <w:rPr>
                <w:rFonts w:asciiTheme="minorHAnsi" w:hAnsiTheme="minorHAnsi"/>
                <w:b/>
                <w:bCs/>
                <w:sz w:val="22"/>
              </w:rPr>
              <w:t xml:space="preserve">line 78 </w:t>
            </w:r>
            <w:r w:rsidR="00095103">
              <w:rPr>
                <w:rFonts w:asciiTheme="minorHAnsi" w:hAnsiTheme="minorHAnsi"/>
                <w:b/>
                <w:bCs/>
                <w:sz w:val="22"/>
              </w:rPr>
              <w:t xml:space="preserve">of sheet </w:t>
            </w:r>
            <w:r w:rsidRPr="007A6F98">
              <w:rPr>
                <w:rFonts w:asciiTheme="minorHAnsi" w:hAnsiTheme="minorHAnsi"/>
                <w:b/>
                <w:bCs/>
                <w:sz w:val="22"/>
              </w:rPr>
              <w:t>TRA-</w:t>
            </w:r>
            <w:proofErr w:type="spellStart"/>
            <w:r w:rsidRPr="007A6F98">
              <w:rPr>
                <w:rFonts w:asciiTheme="minorHAnsi" w:hAnsiTheme="minorHAnsi"/>
                <w:b/>
                <w:bCs/>
                <w:sz w:val="22"/>
              </w:rPr>
              <w:t>OoDep</w:t>
            </w:r>
            <w:proofErr w:type="spellEnd"/>
            <w:r w:rsidR="00095103">
              <w:rPr>
                <w:rFonts w:asciiTheme="minorHAnsi" w:hAnsiTheme="minorHAnsi"/>
                <w:b/>
                <w:bCs/>
                <w:sz w:val="22"/>
              </w:rPr>
              <w:t>)</w:t>
            </w:r>
            <w:r w:rsidRPr="007A6F98">
              <w:rPr>
                <w:rFonts w:asciiTheme="minorHAnsi" w:hAnsiTheme="minorHAnsi"/>
                <w:b/>
                <w:bCs/>
                <w:sz w:val="22"/>
              </w:rPr>
              <w:t>, the messages under columns ‘Receive’ and ‘Send’ will be replaced with IE164 and IE165 respectively</w:t>
            </w:r>
            <w:r w:rsidR="00095103">
              <w:rPr>
                <w:rFonts w:asciiTheme="minorHAnsi" w:hAnsiTheme="minorHAnsi"/>
                <w:b/>
                <w:bCs/>
                <w:sz w:val="22"/>
              </w:rPr>
              <w:t>, as illustrated below:</w:t>
            </w:r>
          </w:p>
          <w:p w14:paraId="2305176F" w14:textId="0B8E1DD1" w:rsidR="007B51EF" w:rsidRDefault="007B51EF" w:rsidP="007B51EF">
            <w:pPr>
              <w:pStyle w:val="ListParagraph"/>
              <w:ind w:left="360"/>
            </w:pPr>
            <w:r w:rsidRPr="007B51EF">
              <w:rPr>
                <w:noProof/>
                <w:lang w:val="en-IE" w:eastAsia="en-IE"/>
              </w:rPr>
              <w:lastRenderedPageBreak/>
              <w:drawing>
                <wp:inline distT="0" distB="0" distL="0" distR="0" wp14:anchorId="601C8F7C" wp14:editId="62AB19D5">
                  <wp:extent cx="5382260" cy="1876508"/>
                  <wp:effectExtent l="190500" t="190500" r="199390" b="2000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416439" cy="1888425"/>
                          </a:xfrm>
                          <a:prstGeom prst="rect">
                            <a:avLst/>
                          </a:prstGeom>
                          <a:ln>
                            <a:noFill/>
                          </a:ln>
                          <a:effectLst>
                            <a:outerShdw blurRad="190500" algn="tl" rotWithShape="0">
                              <a:srgbClr val="000000">
                                <a:alpha val="70000"/>
                              </a:srgbClr>
                            </a:outerShdw>
                          </a:effectLst>
                        </pic:spPr>
                      </pic:pic>
                    </a:graphicData>
                  </a:graphic>
                </wp:inline>
              </w:drawing>
            </w:r>
          </w:p>
          <w:p w14:paraId="661A8050" w14:textId="77777777" w:rsidR="00DD624A" w:rsidRPr="00135BFC" w:rsidRDefault="00DD624A" w:rsidP="007B51EF">
            <w:pPr>
              <w:pStyle w:val="ListParagraph"/>
              <w:ind w:left="360"/>
            </w:pPr>
          </w:p>
          <w:p w14:paraId="59C33846" w14:textId="4A6FEC1B" w:rsidR="00BE7B44" w:rsidRPr="00DD624A" w:rsidRDefault="009F4688" w:rsidP="009F4688">
            <w:pPr>
              <w:pStyle w:val="ListParagraph"/>
              <w:numPr>
                <w:ilvl w:val="0"/>
                <w:numId w:val="37"/>
              </w:numPr>
              <w:ind w:left="338" w:hanging="338"/>
              <w:rPr>
                <w:rFonts w:asciiTheme="minorHAnsi" w:hAnsiTheme="minorHAnsi" w:cstheme="minorHAnsi"/>
                <w:b/>
                <w:bCs/>
                <w:sz w:val="22"/>
                <w:szCs w:val="22"/>
                <w:highlight w:val="green"/>
              </w:rPr>
            </w:pPr>
            <w:r w:rsidRPr="00DD624A">
              <w:rPr>
                <w:rFonts w:asciiTheme="minorHAnsi" w:hAnsiTheme="minorHAnsi"/>
                <w:b/>
                <w:bCs/>
                <w:sz w:val="22"/>
                <w:highlight w:val="green"/>
              </w:rPr>
              <w:t xml:space="preserve">In DDNTA Appendix N (line </w:t>
            </w:r>
            <w:r w:rsidR="00EC3159" w:rsidRPr="00DD624A">
              <w:rPr>
                <w:rFonts w:asciiTheme="minorHAnsi" w:hAnsiTheme="minorHAnsi"/>
                <w:b/>
                <w:bCs/>
                <w:sz w:val="22"/>
                <w:highlight w:val="green"/>
              </w:rPr>
              <w:t>41</w:t>
            </w:r>
            <w:r w:rsidRPr="00DD624A">
              <w:rPr>
                <w:rFonts w:asciiTheme="minorHAnsi" w:hAnsiTheme="minorHAnsi"/>
                <w:b/>
                <w:bCs/>
                <w:sz w:val="22"/>
                <w:highlight w:val="green"/>
              </w:rPr>
              <w:t xml:space="preserve"> of sheet TRA-</w:t>
            </w:r>
            <w:proofErr w:type="spellStart"/>
            <w:r w:rsidRPr="00DD624A">
              <w:rPr>
                <w:rFonts w:asciiTheme="minorHAnsi" w:hAnsiTheme="minorHAnsi"/>
                <w:b/>
                <w:bCs/>
                <w:sz w:val="22"/>
                <w:highlight w:val="green"/>
              </w:rPr>
              <w:t>OoDep</w:t>
            </w:r>
            <w:proofErr w:type="spellEnd"/>
            <w:r w:rsidRPr="00DD624A">
              <w:rPr>
                <w:rFonts w:asciiTheme="minorHAnsi" w:hAnsiTheme="minorHAnsi"/>
                <w:b/>
                <w:bCs/>
                <w:sz w:val="22"/>
                <w:highlight w:val="green"/>
              </w:rPr>
              <w:t xml:space="preserve">), the status </w:t>
            </w:r>
            <w:r w:rsidRPr="00DD624A">
              <w:rPr>
                <w:rFonts w:asciiTheme="minorHAnsi" w:hAnsiTheme="minorHAnsi" w:cstheme="minorHAnsi"/>
                <w:bCs/>
                <w:sz w:val="22"/>
                <w:szCs w:val="22"/>
                <w:highlight w:val="green"/>
              </w:rPr>
              <w:t>‘</w:t>
            </w:r>
            <w:r w:rsidRPr="00DD624A">
              <w:rPr>
                <w:rFonts w:asciiTheme="minorHAnsi" w:hAnsiTheme="minorHAnsi" w:cstheme="minorHAnsi"/>
                <w:b/>
                <w:sz w:val="22"/>
                <w:szCs w:val="22"/>
                <w:highlight w:val="green"/>
              </w:rPr>
              <w:t>Declaration under Amendment’ shall be corrected to</w:t>
            </w:r>
            <w:r w:rsidRPr="00DD624A">
              <w:rPr>
                <w:rFonts w:asciiTheme="minorHAnsi" w:hAnsiTheme="minorHAnsi" w:cstheme="minorHAnsi"/>
                <w:bCs/>
                <w:sz w:val="22"/>
                <w:szCs w:val="22"/>
                <w:highlight w:val="green"/>
              </w:rPr>
              <w:t xml:space="preserve"> </w:t>
            </w:r>
            <w:r w:rsidRPr="00DD624A">
              <w:rPr>
                <w:rFonts w:asciiTheme="minorHAnsi" w:hAnsiTheme="minorHAnsi" w:cstheme="minorHAnsi"/>
                <w:b/>
                <w:sz w:val="22"/>
                <w:szCs w:val="22"/>
                <w:highlight w:val="green"/>
              </w:rPr>
              <w:t>‘Under amendment request due to EFBT’</w:t>
            </w:r>
            <w:r w:rsidRPr="00DD624A">
              <w:rPr>
                <w:rFonts w:asciiTheme="minorHAnsi" w:hAnsiTheme="minorHAnsi"/>
                <w:b/>
                <w:bCs/>
                <w:sz w:val="22"/>
                <w:highlight w:val="green"/>
              </w:rPr>
              <w:t>, as illustrated below:</w:t>
            </w:r>
          </w:p>
          <w:p w14:paraId="68D4C1A8" w14:textId="202B19E7" w:rsidR="009F4688" w:rsidRPr="00DD624A" w:rsidRDefault="009F4688" w:rsidP="009F4688">
            <w:pPr>
              <w:rPr>
                <w:rFonts w:asciiTheme="minorHAnsi" w:hAnsiTheme="minorHAnsi" w:cstheme="minorHAnsi"/>
                <w:b/>
                <w:bCs/>
                <w:sz w:val="22"/>
                <w:szCs w:val="22"/>
                <w:highlight w:val="green"/>
              </w:rPr>
            </w:pPr>
          </w:p>
          <w:p w14:paraId="308D7C33" w14:textId="2C746F47" w:rsidR="009F4688" w:rsidRPr="00DD624A" w:rsidRDefault="00EC3159" w:rsidP="009F4688">
            <w:pPr>
              <w:rPr>
                <w:rFonts w:asciiTheme="minorHAnsi" w:hAnsiTheme="minorHAnsi" w:cstheme="minorHAnsi"/>
                <w:b/>
                <w:bCs/>
                <w:sz w:val="22"/>
                <w:szCs w:val="22"/>
                <w:highlight w:val="green"/>
              </w:rPr>
            </w:pPr>
            <w:r w:rsidRPr="00DD624A">
              <w:rPr>
                <w:rFonts w:asciiTheme="minorHAnsi" w:hAnsiTheme="minorHAnsi" w:cstheme="minorHAnsi"/>
                <w:b/>
                <w:bCs/>
                <w:noProof/>
                <w:sz w:val="22"/>
                <w:szCs w:val="22"/>
                <w:highlight w:val="green"/>
                <w:lang w:val="en-IE" w:eastAsia="en-IE"/>
              </w:rPr>
              <w:drawing>
                <wp:inline distT="0" distB="0" distL="0" distR="0" wp14:anchorId="09DDC745" wp14:editId="7FC52D83">
                  <wp:extent cx="5735299" cy="1198880"/>
                  <wp:effectExtent l="190500" t="190500" r="189865" b="1917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404" t="7553"/>
                          <a:stretch/>
                        </pic:blipFill>
                        <pic:spPr bwMode="auto">
                          <a:xfrm>
                            <a:off x="0" y="0"/>
                            <a:ext cx="5737466" cy="1199333"/>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14:paraId="4E34438E" w14:textId="57881D12" w:rsidR="00BE7B44" w:rsidRPr="00DD624A" w:rsidRDefault="00DA423C" w:rsidP="00DA423C">
            <w:pPr>
              <w:pStyle w:val="ListParagraph"/>
              <w:numPr>
                <w:ilvl w:val="0"/>
                <w:numId w:val="37"/>
              </w:numPr>
              <w:ind w:left="251" w:hanging="270"/>
              <w:rPr>
                <w:rFonts w:asciiTheme="minorHAnsi" w:hAnsiTheme="minorHAnsi" w:cstheme="minorHAnsi"/>
                <w:b/>
                <w:bCs/>
                <w:sz w:val="22"/>
                <w:szCs w:val="22"/>
                <w:highlight w:val="green"/>
              </w:rPr>
            </w:pPr>
            <w:r w:rsidRPr="00DD624A">
              <w:rPr>
                <w:rFonts w:asciiTheme="minorHAnsi" w:hAnsiTheme="minorHAnsi" w:cstheme="minorHAnsi"/>
                <w:b/>
                <w:bCs/>
                <w:sz w:val="22"/>
                <w:szCs w:val="22"/>
                <w:highlight w:val="green"/>
              </w:rPr>
              <w:t xml:space="preserve">The </w:t>
            </w:r>
            <w:r w:rsidRPr="00DD624A">
              <w:rPr>
                <w:rFonts w:asciiTheme="minorHAnsi" w:hAnsiTheme="minorHAnsi" w:cstheme="minorHAnsi"/>
                <w:b/>
                <w:bCs/>
                <w:i/>
                <w:sz w:val="22"/>
                <w:szCs w:val="22"/>
                <w:highlight w:val="green"/>
              </w:rPr>
              <w:t>scenario T-TRA-DEP-A-016-Invalidation request by the Holder of the Transit Procedure before release for transit</w:t>
            </w:r>
            <w:r w:rsidRPr="00DD624A">
              <w:rPr>
                <w:rFonts w:asciiTheme="minorHAnsi" w:hAnsiTheme="minorHAnsi" w:cstheme="minorHAnsi"/>
                <w:b/>
                <w:bCs/>
                <w:sz w:val="22"/>
                <w:szCs w:val="22"/>
                <w:highlight w:val="green"/>
              </w:rPr>
              <w:t xml:space="preserve"> (section III.II.2.10.1) will be updated as follows:</w:t>
            </w:r>
          </w:p>
          <w:p w14:paraId="1BD016E1" w14:textId="7987F1CE" w:rsidR="00DA423C" w:rsidRPr="00DD624A" w:rsidRDefault="00DA423C" w:rsidP="00DA423C">
            <w:pPr>
              <w:rPr>
                <w:rFonts w:asciiTheme="minorHAnsi" w:hAnsiTheme="minorHAnsi" w:cstheme="minorHAnsi"/>
                <w:b/>
                <w:bCs/>
                <w:sz w:val="22"/>
                <w:szCs w:val="22"/>
                <w:highlight w:val="green"/>
              </w:rPr>
            </w:pPr>
          </w:p>
          <w:p w14:paraId="50D708B7" w14:textId="0B0988E4" w:rsidR="00DA423C" w:rsidRPr="00DD624A" w:rsidRDefault="00DA423C" w:rsidP="00DA423C">
            <w:pPr>
              <w:rPr>
                <w:highlight w:val="green"/>
              </w:rPr>
            </w:pPr>
            <w:r w:rsidRPr="00DD624A">
              <w:rPr>
                <w:highlight w:val="green"/>
              </w:rPr>
              <w:t xml:space="preserve">This is the simplest case of invalidation. The scenario starts after </w:t>
            </w:r>
            <w:r w:rsidRPr="00DD624A">
              <w:rPr>
                <w:rStyle w:val="LinksChar"/>
                <w:highlight w:val="green"/>
              </w:rPr>
              <w:fldChar w:fldCharType="begin"/>
            </w:r>
            <w:r w:rsidRPr="00DD624A">
              <w:rPr>
                <w:rStyle w:val="LinksChar"/>
                <w:highlight w:val="green"/>
              </w:rPr>
              <w:instrText xml:space="preserve"> REF Step_03_T_TRA_CFL_M_001 \h  \* MERGEFORMAT </w:instrText>
            </w:r>
            <w:r w:rsidRPr="00DD624A">
              <w:rPr>
                <w:rStyle w:val="LinksChar"/>
                <w:highlight w:val="green"/>
              </w:rPr>
            </w:r>
            <w:r w:rsidRPr="00DD624A">
              <w:rPr>
                <w:rStyle w:val="LinksChar"/>
                <w:highlight w:val="green"/>
              </w:rPr>
              <w:fldChar w:fldCharType="separate"/>
            </w:r>
            <w:r w:rsidRPr="00DD624A">
              <w:rPr>
                <w:rStyle w:val="LinksChar"/>
                <w:highlight w:val="green"/>
              </w:rPr>
              <w:t>[Step 3]</w:t>
            </w:r>
            <w:r w:rsidRPr="00DD624A">
              <w:rPr>
                <w:rStyle w:val="LinksChar"/>
                <w:highlight w:val="green"/>
              </w:rPr>
              <w:fldChar w:fldCharType="end"/>
            </w:r>
            <w:r w:rsidRPr="00DD624A">
              <w:rPr>
                <w:highlight w:val="green"/>
              </w:rPr>
              <w:t xml:space="preserve"> of the </w:t>
            </w:r>
            <w:r w:rsidRPr="00DD624A">
              <w:rPr>
                <w:rStyle w:val="LinksChar"/>
                <w:highlight w:val="green"/>
              </w:rPr>
              <w:fldChar w:fldCharType="begin"/>
            </w:r>
            <w:r w:rsidRPr="00DD624A">
              <w:rPr>
                <w:rStyle w:val="LinksChar"/>
                <w:highlight w:val="green"/>
              </w:rPr>
              <w:instrText xml:space="preserve"> REF _Ref15638463 \h  \* MERGEFORMAT </w:instrText>
            </w:r>
            <w:r w:rsidRPr="00DD624A">
              <w:rPr>
                <w:rStyle w:val="LinksChar"/>
                <w:highlight w:val="green"/>
              </w:rPr>
            </w:r>
            <w:r w:rsidRPr="00DD624A">
              <w:rPr>
                <w:rStyle w:val="LinksChar"/>
                <w:highlight w:val="green"/>
              </w:rPr>
              <w:fldChar w:fldCharType="separate"/>
            </w:r>
            <w:r w:rsidRPr="00DD624A">
              <w:rPr>
                <w:rStyle w:val="LinksChar"/>
                <w:highlight w:val="green"/>
              </w:rPr>
              <w:t>T-TRA-CFL-M-001-Standard Transit Procedure (overview)</w:t>
            </w:r>
            <w:r w:rsidRPr="00DD624A">
              <w:rPr>
                <w:rStyle w:val="LinksChar"/>
                <w:highlight w:val="green"/>
              </w:rPr>
              <w:fldChar w:fldCharType="end"/>
            </w:r>
            <w:r w:rsidRPr="00DD624A">
              <w:rPr>
                <w:highlight w:val="green"/>
              </w:rPr>
              <w:t>.</w:t>
            </w:r>
          </w:p>
          <w:p w14:paraId="07D53E11" w14:textId="77777777" w:rsidR="00DA423C" w:rsidRPr="00DD624A" w:rsidRDefault="00DA423C" w:rsidP="00DA423C">
            <w:pPr>
              <w:rPr>
                <w:highlight w:val="green"/>
              </w:rPr>
            </w:pPr>
          </w:p>
          <w:p w14:paraId="6476336A" w14:textId="377735D4" w:rsidR="00DA423C" w:rsidRPr="00DD624A" w:rsidRDefault="00DA423C" w:rsidP="00DA423C">
            <w:pPr>
              <w:rPr>
                <w:highlight w:val="green"/>
              </w:rPr>
            </w:pPr>
            <w:bookmarkStart w:id="3" w:name="Step_03_T_TRA_DEP_A_016"/>
            <w:r w:rsidRPr="00DD624A">
              <w:rPr>
                <w:b/>
                <w:highlight w:val="green"/>
              </w:rPr>
              <w:t xml:space="preserve">[Step </w:t>
            </w:r>
            <w:r w:rsidRPr="00DD624A">
              <w:rPr>
                <w:b/>
                <w:highlight w:val="green"/>
              </w:rPr>
              <w:fldChar w:fldCharType="begin"/>
            </w:r>
            <w:r w:rsidRPr="00DD624A">
              <w:rPr>
                <w:b/>
                <w:highlight w:val="green"/>
              </w:rPr>
              <w:instrText xml:space="preserve"> seq DEP-A-016 \r 4 </w:instrText>
            </w:r>
            <w:r w:rsidRPr="00DD624A">
              <w:rPr>
                <w:b/>
                <w:highlight w:val="green"/>
              </w:rPr>
              <w:fldChar w:fldCharType="separate"/>
            </w:r>
            <w:r w:rsidRPr="00DD624A">
              <w:rPr>
                <w:b/>
                <w:noProof/>
                <w:highlight w:val="green"/>
              </w:rPr>
              <w:t>4</w:t>
            </w:r>
            <w:r w:rsidRPr="00DD624A">
              <w:rPr>
                <w:b/>
                <w:highlight w:val="green"/>
              </w:rPr>
              <w:fldChar w:fldCharType="end"/>
            </w:r>
            <w:r w:rsidRPr="00DD624A">
              <w:rPr>
                <w:b/>
                <w:highlight w:val="green"/>
              </w:rPr>
              <w:t>]</w:t>
            </w:r>
            <w:bookmarkEnd w:id="3"/>
            <w:r w:rsidRPr="00DD624A">
              <w:rPr>
                <w:highlight w:val="green"/>
              </w:rPr>
              <w:t xml:space="preserve"> The ‘Guarantee Use’ C_GUA_USE (IE203) message is sent to the Guarantee Management System(s) to register the guarantee(s) managed by the Office of Guarantee (i.e. ‘0’, ‘1’, ‘2’, ‘4’ and ‘9’).</w:t>
            </w:r>
          </w:p>
          <w:p w14:paraId="7358EA91" w14:textId="77777777" w:rsidR="00DA423C" w:rsidRPr="00DD624A" w:rsidRDefault="00DA423C" w:rsidP="00DA423C">
            <w:pPr>
              <w:rPr>
                <w:highlight w:val="green"/>
              </w:rPr>
            </w:pPr>
          </w:p>
          <w:p w14:paraId="259F48AB" w14:textId="3F151EBE" w:rsidR="00DA423C" w:rsidRPr="00DD624A" w:rsidRDefault="00DA423C" w:rsidP="00DA423C">
            <w:pPr>
              <w:rPr>
                <w:highlight w:val="green"/>
              </w:rPr>
            </w:pPr>
            <w:r w:rsidRPr="00DD624A">
              <w:rPr>
                <w:b/>
                <w:highlight w:val="green"/>
              </w:rPr>
              <w:t xml:space="preserve">[Step </w:t>
            </w:r>
            <w:r w:rsidRPr="00DD624A">
              <w:rPr>
                <w:b/>
                <w:highlight w:val="green"/>
              </w:rPr>
              <w:fldChar w:fldCharType="begin"/>
            </w:r>
            <w:r w:rsidRPr="00DD624A">
              <w:rPr>
                <w:b/>
                <w:highlight w:val="green"/>
              </w:rPr>
              <w:instrText xml:space="preserve"> seq DEP-A-016 </w:instrText>
            </w:r>
            <w:r w:rsidRPr="00DD624A">
              <w:rPr>
                <w:b/>
                <w:highlight w:val="green"/>
              </w:rPr>
              <w:fldChar w:fldCharType="separate"/>
            </w:r>
            <w:r w:rsidRPr="00DD624A">
              <w:rPr>
                <w:b/>
                <w:noProof/>
                <w:highlight w:val="green"/>
              </w:rPr>
              <w:t>5</w:t>
            </w:r>
            <w:r w:rsidRPr="00DD624A">
              <w:rPr>
                <w:b/>
                <w:highlight w:val="green"/>
              </w:rPr>
              <w:fldChar w:fldCharType="end"/>
            </w:r>
            <w:r w:rsidRPr="00DD624A">
              <w:rPr>
                <w:b/>
                <w:highlight w:val="green"/>
              </w:rPr>
              <w:t xml:space="preserve">] </w:t>
            </w:r>
            <w:r w:rsidRPr="00DD624A">
              <w:rPr>
                <w:highlight w:val="green"/>
              </w:rPr>
              <w:t xml:space="preserve">The ‘Guarantee Use Result’ C_GUA_USR (IE205) message received from Guarantee Management System contains an Invalid Guarantee Reason, the state of the transit declaration at the Office of Departure is set to </w:t>
            </w:r>
            <w:hyperlink w:anchor="_Office_of_Departure" w:history="1">
              <w:r w:rsidRPr="00DD624A">
                <w:rPr>
                  <w:rStyle w:val="Hyperlink"/>
                  <w:highlight w:val="green"/>
                </w:rPr>
                <w:t>Guarantee under</w:t>
              </w:r>
            </w:hyperlink>
            <w:r w:rsidRPr="00DD624A">
              <w:rPr>
                <w:rStyle w:val="Hyperlink"/>
                <w:highlight w:val="green"/>
              </w:rPr>
              <w:t xml:space="preserve"> amendment</w:t>
            </w:r>
            <w:r w:rsidRPr="00DD624A">
              <w:rPr>
                <w:highlight w:val="green"/>
              </w:rPr>
              <w:t>.</w:t>
            </w:r>
          </w:p>
          <w:p w14:paraId="28494082" w14:textId="5E96F499" w:rsidR="0042518E" w:rsidRPr="00DD624A" w:rsidRDefault="0042518E" w:rsidP="00DA423C">
            <w:pPr>
              <w:rPr>
                <w:highlight w:val="green"/>
              </w:rPr>
            </w:pPr>
          </w:p>
          <w:p w14:paraId="603275C2" w14:textId="0ADC8E10" w:rsidR="0042518E" w:rsidRPr="00DD624A" w:rsidRDefault="0042518E" w:rsidP="00DA423C">
            <w:pPr>
              <w:rPr>
                <w:highlight w:val="green"/>
              </w:rPr>
            </w:pPr>
            <w:bookmarkStart w:id="4" w:name="Step_06_T_TRA_DEP_A_013"/>
            <w:r w:rsidRPr="00DD624A">
              <w:rPr>
                <w:b/>
                <w:color w:val="FF0000"/>
                <w:highlight w:val="green"/>
              </w:rPr>
              <w:t xml:space="preserve">[Step </w:t>
            </w:r>
            <w:r w:rsidRPr="00DD624A">
              <w:rPr>
                <w:b/>
                <w:color w:val="FF0000"/>
                <w:highlight w:val="green"/>
              </w:rPr>
              <w:fldChar w:fldCharType="begin"/>
            </w:r>
            <w:r w:rsidRPr="00DD624A">
              <w:rPr>
                <w:b/>
                <w:color w:val="FF0000"/>
                <w:highlight w:val="green"/>
              </w:rPr>
              <w:instrText xml:space="preserve"> seq DEP-A-013 </w:instrText>
            </w:r>
            <w:r w:rsidRPr="00DD624A">
              <w:rPr>
                <w:b/>
                <w:color w:val="FF0000"/>
                <w:highlight w:val="green"/>
              </w:rPr>
              <w:fldChar w:fldCharType="separate"/>
            </w:r>
            <w:r w:rsidRPr="00DD624A">
              <w:rPr>
                <w:b/>
                <w:noProof/>
                <w:color w:val="FF0000"/>
                <w:highlight w:val="green"/>
              </w:rPr>
              <w:t>6</w:t>
            </w:r>
            <w:r w:rsidRPr="00DD624A">
              <w:rPr>
                <w:b/>
                <w:color w:val="FF0000"/>
                <w:highlight w:val="green"/>
              </w:rPr>
              <w:fldChar w:fldCharType="end"/>
            </w:r>
            <w:r w:rsidRPr="00DD624A">
              <w:rPr>
                <w:b/>
                <w:color w:val="FF0000"/>
                <w:highlight w:val="green"/>
              </w:rPr>
              <w:t>]</w:t>
            </w:r>
            <w:bookmarkEnd w:id="4"/>
            <w:r w:rsidRPr="00DD624A">
              <w:rPr>
                <w:color w:val="FF0000"/>
                <w:highlight w:val="green"/>
              </w:rPr>
              <w:t xml:space="preserve"> The timer at the Office of Departure </w:t>
            </w:r>
            <w:hyperlink w:anchor="T_Guarantee_Awaiting_Amendment" w:history="1">
              <w:proofErr w:type="spellStart"/>
              <w:r w:rsidRPr="00DD624A">
                <w:rPr>
                  <w:rStyle w:val="Hyperlink"/>
                  <w:color w:val="FF0000"/>
                  <w:highlight w:val="green"/>
                </w:rPr>
                <w:t>T_Guarantee_Awaiting_Amendment</w:t>
              </w:r>
              <w:proofErr w:type="spellEnd"/>
            </w:hyperlink>
            <w:r w:rsidRPr="00DD624A">
              <w:rPr>
                <w:color w:val="FF0000"/>
                <w:highlight w:val="green"/>
              </w:rPr>
              <w:t xml:space="preserve"> starts.</w:t>
            </w:r>
          </w:p>
          <w:p w14:paraId="6A52F18C" w14:textId="77777777" w:rsidR="00DA423C" w:rsidRPr="00DD624A" w:rsidRDefault="00DA423C" w:rsidP="00DA423C">
            <w:pPr>
              <w:rPr>
                <w:highlight w:val="green"/>
              </w:rPr>
            </w:pPr>
          </w:p>
          <w:p w14:paraId="6F545FD3" w14:textId="2CEDDF23" w:rsidR="00DA423C" w:rsidRPr="00DD624A" w:rsidRDefault="00DA423C" w:rsidP="00DA423C">
            <w:pPr>
              <w:rPr>
                <w:bCs/>
                <w:highlight w:val="green"/>
              </w:rPr>
            </w:pPr>
            <w:r w:rsidRPr="00DD624A">
              <w:rPr>
                <w:b/>
                <w:highlight w:val="green"/>
              </w:rPr>
              <w:t xml:space="preserve">[Step </w:t>
            </w:r>
            <w:r w:rsidRPr="00DD624A">
              <w:rPr>
                <w:rFonts w:ascii="Times New Roman Bold" w:hAnsi="Times New Roman Bold"/>
                <w:b/>
                <w:strike/>
                <w:color w:val="FF0000"/>
                <w:highlight w:val="green"/>
              </w:rPr>
              <w:fldChar w:fldCharType="begin"/>
            </w:r>
            <w:r w:rsidRPr="00DD624A">
              <w:rPr>
                <w:rFonts w:ascii="Times New Roman Bold" w:hAnsi="Times New Roman Bold"/>
                <w:b/>
                <w:strike/>
                <w:color w:val="FF0000"/>
                <w:highlight w:val="green"/>
              </w:rPr>
              <w:instrText xml:space="preserve"> seq DEP-A-016 </w:instrText>
            </w:r>
            <w:r w:rsidRPr="00DD624A">
              <w:rPr>
                <w:rFonts w:ascii="Times New Roman Bold" w:hAnsi="Times New Roman Bold"/>
                <w:b/>
                <w:strike/>
                <w:color w:val="FF0000"/>
                <w:highlight w:val="green"/>
              </w:rPr>
              <w:fldChar w:fldCharType="separate"/>
            </w:r>
            <w:r w:rsidRPr="00DD624A">
              <w:rPr>
                <w:rFonts w:ascii="Times New Roman Bold" w:hAnsi="Times New Roman Bold"/>
                <w:b/>
                <w:strike/>
                <w:noProof/>
                <w:color w:val="FF0000"/>
                <w:highlight w:val="green"/>
              </w:rPr>
              <w:t>6</w:t>
            </w:r>
            <w:r w:rsidRPr="00DD624A">
              <w:rPr>
                <w:rFonts w:ascii="Times New Roman Bold" w:hAnsi="Times New Roman Bold"/>
                <w:b/>
                <w:strike/>
                <w:color w:val="FF0000"/>
                <w:highlight w:val="green"/>
              </w:rPr>
              <w:fldChar w:fldCharType="end"/>
            </w:r>
            <w:r w:rsidR="0042518E" w:rsidRPr="00DD624A">
              <w:rPr>
                <w:b/>
                <w:color w:val="FF0000"/>
                <w:highlight w:val="green"/>
              </w:rPr>
              <w:t>7</w:t>
            </w:r>
            <w:r w:rsidRPr="00DD624A">
              <w:rPr>
                <w:b/>
                <w:highlight w:val="green"/>
              </w:rPr>
              <w:t xml:space="preserve">] </w:t>
            </w:r>
            <w:r w:rsidRPr="00DD624A">
              <w:rPr>
                <w:bCs/>
                <w:highlight w:val="green"/>
              </w:rPr>
              <w:t>The Holder of the Transit Procedure is notified with the ‘Guarantee Not Valid’ E_GUA_INV (IE055) message that the declared guarantee is not valid.</w:t>
            </w:r>
          </w:p>
          <w:p w14:paraId="3C961CE7" w14:textId="65DFA5EE" w:rsidR="0042518E" w:rsidRPr="00DD624A" w:rsidRDefault="0042518E" w:rsidP="00DA423C">
            <w:pPr>
              <w:rPr>
                <w:b/>
                <w:bCs/>
                <w:highlight w:val="green"/>
              </w:rPr>
            </w:pPr>
          </w:p>
          <w:p w14:paraId="4FED7766" w14:textId="72CB4A4C" w:rsidR="0042518E" w:rsidRPr="00DD624A" w:rsidRDefault="0042518E" w:rsidP="00DA423C">
            <w:pPr>
              <w:rPr>
                <w:rFonts w:asciiTheme="minorHAnsi" w:hAnsiTheme="minorHAnsi" w:cstheme="minorHAnsi"/>
                <w:b/>
                <w:bCs/>
                <w:sz w:val="22"/>
                <w:szCs w:val="22"/>
                <w:highlight w:val="green"/>
              </w:rPr>
            </w:pPr>
            <w:r w:rsidRPr="00DD624A">
              <w:rPr>
                <w:rFonts w:asciiTheme="minorHAnsi" w:hAnsiTheme="minorHAnsi" w:cstheme="minorHAnsi"/>
                <w:b/>
                <w:bCs/>
                <w:sz w:val="22"/>
                <w:szCs w:val="22"/>
                <w:highlight w:val="green"/>
              </w:rPr>
              <w:t xml:space="preserve">Additionally, </w:t>
            </w:r>
            <w:r w:rsidR="00892FC3" w:rsidRPr="00DD624A">
              <w:rPr>
                <w:rFonts w:asciiTheme="minorHAnsi" w:hAnsiTheme="minorHAnsi" w:cstheme="minorHAnsi"/>
                <w:b/>
                <w:bCs/>
                <w:sz w:val="22"/>
                <w:szCs w:val="22"/>
                <w:highlight w:val="green"/>
              </w:rPr>
              <w:t>Figure 28 (T-TRA-DEP-A-016-Invalidation request by the Holder of the Transit Procedure before release for transit – Accepted) will be updated to start the time</w:t>
            </w:r>
            <w:r w:rsidR="00BF2727" w:rsidRPr="00DD624A">
              <w:rPr>
                <w:rFonts w:asciiTheme="minorHAnsi" w:hAnsiTheme="minorHAnsi" w:cstheme="minorHAnsi"/>
                <w:b/>
                <w:bCs/>
                <w:sz w:val="22"/>
                <w:szCs w:val="22"/>
                <w:highlight w:val="green"/>
              </w:rPr>
              <w:t>r</w:t>
            </w:r>
            <w:r w:rsidR="00892FC3" w:rsidRPr="00DD624A">
              <w:rPr>
                <w:rFonts w:asciiTheme="minorHAnsi" w:hAnsiTheme="minorHAnsi" w:cstheme="minorHAnsi"/>
                <w:b/>
                <w:bCs/>
                <w:sz w:val="22"/>
                <w:szCs w:val="22"/>
                <w:highlight w:val="green"/>
              </w:rPr>
              <w:t xml:space="preserve"> “</w:t>
            </w:r>
            <w:proofErr w:type="spellStart"/>
            <w:r w:rsidR="00892FC3" w:rsidRPr="00DD624A">
              <w:rPr>
                <w:rFonts w:asciiTheme="minorHAnsi" w:hAnsiTheme="minorHAnsi" w:cstheme="minorHAnsi"/>
                <w:b/>
                <w:bCs/>
                <w:sz w:val="22"/>
                <w:szCs w:val="22"/>
                <w:highlight w:val="green"/>
              </w:rPr>
              <w:t>T_Guarantee_Awaiting_Amendment</w:t>
            </w:r>
            <w:proofErr w:type="spellEnd"/>
            <w:r w:rsidR="00892FC3" w:rsidRPr="00DD624A">
              <w:rPr>
                <w:rFonts w:asciiTheme="minorHAnsi" w:hAnsiTheme="minorHAnsi" w:cstheme="minorHAnsi"/>
                <w:b/>
                <w:bCs/>
                <w:sz w:val="22"/>
                <w:szCs w:val="22"/>
                <w:highlight w:val="green"/>
              </w:rPr>
              <w:t>”</w:t>
            </w:r>
            <w:r w:rsidR="001218F3" w:rsidRPr="00DD624A">
              <w:rPr>
                <w:rFonts w:asciiTheme="minorHAnsi" w:hAnsiTheme="minorHAnsi" w:cstheme="minorHAnsi"/>
                <w:b/>
                <w:bCs/>
                <w:sz w:val="22"/>
                <w:szCs w:val="22"/>
                <w:highlight w:val="green"/>
              </w:rPr>
              <w:t xml:space="preserve"> after the Office of Departure receives the IE205</w:t>
            </w:r>
            <w:r w:rsidR="00892FC3" w:rsidRPr="00DD624A">
              <w:rPr>
                <w:rFonts w:asciiTheme="minorHAnsi" w:hAnsiTheme="minorHAnsi" w:cstheme="minorHAnsi"/>
                <w:b/>
                <w:bCs/>
                <w:sz w:val="22"/>
                <w:szCs w:val="22"/>
                <w:highlight w:val="green"/>
              </w:rPr>
              <w:t>.</w:t>
            </w:r>
          </w:p>
          <w:p w14:paraId="5B40F997" w14:textId="66B407D2" w:rsidR="00DA423C" w:rsidRPr="00DD624A" w:rsidRDefault="00DA423C" w:rsidP="007D2580">
            <w:pPr>
              <w:rPr>
                <w:rFonts w:asciiTheme="minorHAnsi" w:hAnsiTheme="minorHAnsi" w:cstheme="minorHAnsi"/>
                <w:b/>
                <w:bCs/>
                <w:sz w:val="22"/>
                <w:szCs w:val="22"/>
                <w:highlight w:val="green"/>
              </w:rPr>
            </w:pPr>
          </w:p>
          <w:p w14:paraId="239CE7B2" w14:textId="67F544B5" w:rsidR="00DA423C" w:rsidRPr="00DD624A" w:rsidRDefault="00132598" w:rsidP="00132598">
            <w:pPr>
              <w:pStyle w:val="ListParagraph"/>
              <w:numPr>
                <w:ilvl w:val="0"/>
                <w:numId w:val="37"/>
              </w:numPr>
              <w:ind w:left="250" w:hanging="270"/>
              <w:rPr>
                <w:rFonts w:asciiTheme="minorHAnsi" w:hAnsiTheme="minorHAnsi" w:cstheme="minorHAnsi"/>
                <w:b/>
                <w:bCs/>
                <w:sz w:val="22"/>
                <w:szCs w:val="22"/>
                <w:highlight w:val="green"/>
              </w:rPr>
            </w:pPr>
            <w:r w:rsidRPr="00DD624A">
              <w:rPr>
                <w:rFonts w:asciiTheme="minorHAnsi" w:hAnsiTheme="minorHAnsi" w:cstheme="minorHAnsi"/>
                <w:b/>
                <w:bCs/>
                <w:sz w:val="22"/>
                <w:szCs w:val="22"/>
                <w:highlight w:val="green"/>
              </w:rPr>
              <w:lastRenderedPageBreak/>
              <w:t xml:space="preserve">The </w:t>
            </w:r>
            <w:r w:rsidRPr="00DD624A">
              <w:rPr>
                <w:rFonts w:asciiTheme="minorHAnsi" w:hAnsiTheme="minorHAnsi" w:cstheme="minorHAnsi"/>
                <w:b/>
                <w:bCs/>
                <w:i/>
                <w:sz w:val="22"/>
                <w:szCs w:val="22"/>
                <w:highlight w:val="green"/>
              </w:rPr>
              <w:t xml:space="preserve">scenario </w:t>
            </w:r>
            <w:r w:rsidR="00FF1F0D" w:rsidRPr="00DD624A">
              <w:rPr>
                <w:rFonts w:asciiTheme="minorHAnsi" w:hAnsiTheme="minorHAnsi" w:cstheme="minorHAnsi"/>
                <w:b/>
                <w:bCs/>
                <w:i/>
                <w:sz w:val="22"/>
                <w:szCs w:val="22"/>
                <w:highlight w:val="green"/>
              </w:rPr>
              <w:t xml:space="preserve">T-TRA-DEP-A-019-Invalidation of a transit declaration after release for transit </w:t>
            </w:r>
            <w:r w:rsidRPr="00DD624A">
              <w:rPr>
                <w:rFonts w:asciiTheme="minorHAnsi" w:hAnsiTheme="minorHAnsi" w:cstheme="minorHAnsi"/>
                <w:b/>
                <w:bCs/>
                <w:sz w:val="22"/>
                <w:szCs w:val="22"/>
                <w:highlight w:val="green"/>
              </w:rPr>
              <w:t xml:space="preserve"> (section III.II.2.10.</w:t>
            </w:r>
            <w:r w:rsidR="00CC26B1" w:rsidRPr="00DD624A">
              <w:rPr>
                <w:rFonts w:asciiTheme="minorHAnsi" w:hAnsiTheme="minorHAnsi" w:cstheme="minorHAnsi"/>
                <w:b/>
                <w:bCs/>
                <w:sz w:val="22"/>
                <w:szCs w:val="22"/>
                <w:highlight w:val="green"/>
              </w:rPr>
              <w:t>4</w:t>
            </w:r>
            <w:r w:rsidRPr="00DD624A">
              <w:rPr>
                <w:rFonts w:asciiTheme="minorHAnsi" w:hAnsiTheme="minorHAnsi" w:cstheme="minorHAnsi"/>
                <w:b/>
                <w:bCs/>
                <w:sz w:val="22"/>
                <w:szCs w:val="22"/>
                <w:highlight w:val="green"/>
              </w:rPr>
              <w:t>) will be updated as follows:</w:t>
            </w:r>
          </w:p>
          <w:p w14:paraId="01F320F1" w14:textId="654B7331" w:rsidR="00132598" w:rsidRPr="00DD624A" w:rsidRDefault="00132598" w:rsidP="00132598">
            <w:pPr>
              <w:rPr>
                <w:rFonts w:asciiTheme="minorHAnsi" w:hAnsiTheme="minorHAnsi" w:cstheme="minorHAnsi"/>
                <w:b/>
                <w:bCs/>
                <w:sz w:val="22"/>
                <w:szCs w:val="22"/>
                <w:highlight w:val="green"/>
              </w:rPr>
            </w:pPr>
          </w:p>
          <w:p w14:paraId="2828F6A6" w14:textId="77777777" w:rsidR="003A4031" w:rsidRPr="00DD624A" w:rsidRDefault="00CC26B1" w:rsidP="00132598">
            <w:pPr>
              <w:rPr>
                <w:highlight w:val="green"/>
              </w:rPr>
            </w:pPr>
            <w:r w:rsidRPr="00DD624A">
              <w:rPr>
                <w:highlight w:val="green"/>
              </w:rPr>
              <w:t xml:space="preserve">The precondition is that a transit declaration can be invalidated after release for transit only when none of the following ‘Notification Leaving Security Area’ C_LSA_NOT (IE168) and the ‘Notification Crossing Frontier’ C_NCF_NOT (IE118) and ‘Arrival Advice’ C_ARR_ADV (IE006) </w:t>
            </w:r>
            <w:bookmarkStart w:id="5" w:name="_Hlk95904707"/>
            <w:r w:rsidRPr="00DD624A">
              <w:rPr>
                <w:color w:val="FF0000"/>
                <w:highlight w:val="green"/>
              </w:rPr>
              <w:t>and the ‘Incident Notification’ C_INC_NOT (IE180)</w:t>
            </w:r>
            <w:bookmarkEnd w:id="5"/>
            <w:r w:rsidRPr="00DD624A">
              <w:rPr>
                <w:highlight w:val="green"/>
              </w:rPr>
              <w:t xml:space="preserve"> messages have been received yet by the Office of Departure from the Office(s) of Exit for Transit, Office(s) of Transit</w:t>
            </w:r>
            <w:r w:rsidRPr="00DD624A">
              <w:rPr>
                <w:color w:val="FF0000"/>
                <w:highlight w:val="green"/>
              </w:rPr>
              <w:t>,</w:t>
            </w:r>
            <w:r w:rsidRPr="00DD624A">
              <w:rPr>
                <w:highlight w:val="green"/>
              </w:rPr>
              <w:t xml:space="preserve"> </w:t>
            </w:r>
            <w:r w:rsidRPr="00DD624A">
              <w:rPr>
                <w:strike/>
                <w:color w:val="FF0000"/>
                <w:highlight w:val="green"/>
              </w:rPr>
              <w:t xml:space="preserve">and </w:t>
            </w:r>
            <w:r w:rsidRPr="00DD624A">
              <w:rPr>
                <w:highlight w:val="green"/>
              </w:rPr>
              <w:t xml:space="preserve">Office of Destination </w:t>
            </w:r>
            <w:r w:rsidRPr="00DD624A">
              <w:rPr>
                <w:color w:val="FF0000"/>
                <w:highlight w:val="green"/>
              </w:rPr>
              <w:t>and Office of Incident Registration</w:t>
            </w:r>
            <w:r w:rsidRPr="00DD624A">
              <w:rPr>
                <w:highlight w:val="green"/>
              </w:rPr>
              <w:t xml:space="preserve"> respectively.</w:t>
            </w:r>
          </w:p>
          <w:p w14:paraId="614C938F" w14:textId="77777777" w:rsidR="003A4031" w:rsidRPr="00DD624A" w:rsidRDefault="003A4031" w:rsidP="00132598">
            <w:pPr>
              <w:rPr>
                <w:rFonts w:asciiTheme="minorHAnsi" w:hAnsiTheme="minorHAnsi" w:cstheme="minorHAnsi"/>
                <w:b/>
                <w:highlight w:val="green"/>
              </w:rPr>
            </w:pPr>
          </w:p>
          <w:p w14:paraId="4E0E7AA8" w14:textId="4417C6A3" w:rsidR="003A4031" w:rsidRPr="00DD624A" w:rsidRDefault="003A4031" w:rsidP="003A4031">
            <w:pPr>
              <w:pStyle w:val="ListParagraph"/>
              <w:numPr>
                <w:ilvl w:val="0"/>
                <w:numId w:val="37"/>
              </w:numPr>
              <w:ind w:left="248" w:hanging="270"/>
              <w:rPr>
                <w:highlight w:val="green"/>
              </w:rPr>
            </w:pPr>
            <w:r w:rsidRPr="00DD624A">
              <w:rPr>
                <w:rFonts w:asciiTheme="minorHAnsi" w:hAnsiTheme="minorHAnsi" w:cstheme="minorHAnsi"/>
                <w:b/>
                <w:sz w:val="22"/>
                <w:szCs w:val="22"/>
                <w:highlight w:val="green"/>
              </w:rPr>
              <w:t xml:space="preserve">The scenario T-TRA-DEP-A-002-Correction of the pre-lodged declaration prior to presentation of goods (section </w:t>
            </w:r>
            <w:r w:rsidR="009650AA" w:rsidRPr="00DD624A">
              <w:rPr>
                <w:rFonts w:asciiTheme="minorHAnsi" w:hAnsiTheme="minorHAnsi" w:cstheme="minorHAnsi"/>
                <w:b/>
                <w:sz w:val="22"/>
                <w:szCs w:val="22"/>
                <w:highlight w:val="green"/>
              </w:rPr>
              <w:t>III.II.2.1.2</w:t>
            </w:r>
            <w:r w:rsidRPr="00DD624A">
              <w:rPr>
                <w:rFonts w:asciiTheme="minorHAnsi" w:hAnsiTheme="minorHAnsi" w:cstheme="minorHAnsi"/>
                <w:b/>
                <w:sz w:val="22"/>
                <w:szCs w:val="22"/>
                <w:highlight w:val="green"/>
              </w:rPr>
              <w:t>) will be updated as follows:</w:t>
            </w:r>
          </w:p>
          <w:p w14:paraId="3A31E0F2" w14:textId="77AFD79F" w:rsidR="003A4031" w:rsidRPr="00DD624A" w:rsidRDefault="003A4031" w:rsidP="003A4031">
            <w:pPr>
              <w:rPr>
                <w:highlight w:val="green"/>
              </w:rPr>
            </w:pPr>
          </w:p>
          <w:p w14:paraId="11F47DB8" w14:textId="27DB5BAC" w:rsidR="003260A1" w:rsidRPr="00DD624A" w:rsidRDefault="003260A1" w:rsidP="003260A1">
            <w:pPr>
              <w:rPr>
                <w:highlight w:val="green"/>
              </w:rPr>
            </w:pPr>
            <w:r w:rsidRPr="00DD624A">
              <w:rPr>
                <w:b/>
                <w:highlight w:val="green"/>
              </w:rPr>
              <w:t xml:space="preserve">[Step </w:t>
            </w:r>
            <w:r w:rsidRPr="00DD624A">
              <w:rPr>
                <w:b/>
                <w:highlight w:val="green"/>
              </w:rPr>
              <w:fldChar w:fldCharType="begin"/>
            </w:r>
            <w:r w:rsidRPr="00DD624A">
              <w:rPr>
                <w:b/>
                <w:highlight w:val="green"/>
              </w:rPr>
              <w:instrText xml:space="preserve"> seq DEP-A-002 </w:instrText>
            </w:r>
            <w:r w:rsidRPr="00DD624A">
              <w:rPr>
                <w:b/>
                <w:highlight w:val="green"/>
              </w:rPr>
              <w:fldChar w:fldCharType="separate"/>
            </w:r>
            <w:r w:rsidRPr="00DD624A">
              <w:rPr>
                <w:b/>
                <w:noProof/>
                <w:highlight w:val="green"/>
              </w:rPr>
              <w:t>8</w:t>
            </w:r>
            <w:r w:rsidRPr="00DD624A">
              <w:rPr>
                <w:b/>
                <w:highlight w:val="green"/>
              </w:rPr>
              <w:fldChar w:fldCharType="end"/>
            </w:r>
            <w:r w:rsidRPr="00DD624A">
              <w:rPr>
                <w:b/>
                <w:highlight w:val="green"/>
              </w:rPr>
              <w:t xml:space="preserve">] </w:t>
            </w:r>
            <w:r w:rsidRPr="00DD624A">
              <w:rPr>
                <w:highlight w:val="green"/>
              </w:rPr>
              <w:t xml:space="preserve">While the timer </w:t>
            </w:r>
            <w:hyperlink w:anchor="T_Await_Presentation_Notification" w:history="1">
              <w:proofErr w:type="spellStart"/>
              <w:r w:rsidRPr="00DD624A">
                <w:rPr>
                  <w:rStyle w:val="Hyperlink"/>
                  <w:highlight w:val="green"/>
                </w:rPr>
                <w:t>T_Await_Presentation_Notification</w:t>
              </w:r>
              <w:proofErr w:type="spellEnd"/>
            </w:hyperlink>
            <w:r w:rsidRPr="00DD624A">
              <w:rPr>
                <w:highlight w:val="green"/>
              </w:rPr>
              <w:t xml:space="preserve"> is still running, the goods of the consignment are presented, and the Holder of the Transit Procedure notifies the Office of Departure of this fact by submitting the ‘Presentation Notification for the Pre-Lodged Declaration’ E_PRE_NOT (IE170) message to the Office of Departure.</w:t>
            </w:r>
          </w:p>
          <w:p w14:paraId="64AAC3E6" w14:textId="77777777" w:rsidR="003260A1" w:rsidRPr="00DD624A" w:rsidRDefault="003260A1" w:rsidP="003260A1">
            <w:pPr>
              <w:rPr>
                <w:highlight w:val="green"/>
              </w:rPr>
            </w:pPr>
          </w:p>
          <w:p w14:paraId="6B87A4C1" w14:textId="5C3A6433" w:rsidR="003260A1" w:rsidRPr="00DD624A" w:rsidRDefault="003260A1" w:rsidP="003260A1">
            <w:pPr>
              <w:rPr>
                <w:strike/>
                <w:highlight w:val="green"/>
              </w:rPr>
            </w:pPr>
            <w:r w:rsidRPr="00DD624A">
              <w:rPr>
                <w:b/>
                <w:strike/>
                <w:color w:val="FF0000"/>
                <w:highlight w:val="green"/>
              </w:rPr>
              <w:t xml:space="preserve">[Step </w:t>
            </w:r>
            <w:r w:rsidRPr="00DD624A">
              <w:rPr>
                <w:b/>
                <w:strike/>
                <w:color w:val="FF0000"/>
                <w:highlight w:val="green"/>
              </w:rPr>
              <w:fldChar w:fldCharType="begin"/>
            </w:r>
            <w:r w:rsidRPr="00DD624A">
              <w:rPr>
                <w:b/>
                <w:strike/>
                <w:color w:val="FF0000"/>
                <w:highlight w:val="green"/>
              </w:rPr>
              <w:instrText xml:space="preserve"> seq DEP-A-002 </w:instrText>
            </w:r>
            <w:r w:rsidRPr="00DD624A">
              <w:rPr>
                <w:b/>
                <w:strike/>
                <w:color w:val="FF0000"/>
                <w:highlight w:val="green"/>
              </w:rPr>
              <w:fldChar w:fldCharType="separate"/>
            </w:r>
            <w:r w:rsidRPr="00DD624A">
              <w:rPr>
                <w:b/>
                <w:strike/>
                <w:noProof/>
                <w:color w:val="FF0000"/>
                <w:highlight w:val="green"/>
              </w:rPr>
              <w:t>9</w:t>
            </w:r>
            <w:r w:rsidRPr="00DD624A">
              <w:rPr>
                <w:b/>
                <w:strike/>
                <w:color w:val="FF0000"/>
                <w:highlight w:val="green"/>
              </w:rPr>
              <w:fldChar w:fldCharType="end"/>
            </w:r>
            <w:r w:rsidRPr="00DD624A">
              <w:rPr>
                <w:b/>
                <w:strike/>
                <w:color w:val="FF0000"/>
                <w:highlight w:val="green"/>
              </w:rPr>
              <w:t>]</w:t>
            </w:r>
            <w:r w:rsidRPr="00DD624A">
              <w:rPr>
                <w:strike/>
                <w:color w:val="FF0000"/>
                <w:highlight w:val="green"/>
              </w:rPr>
              <w:t xml:space="preserve"> The timer </w:t>
            </w:r>
            <w:hyperlink w:anchor="T_Await_Presentation_Notification" w:history="1">
              <w:proofErr w:type="spellStart"/>
              <w:r w:rsidRPr="00DD624A">
                <w:rPr>
                  <w:rStyle w:val="Hyperlink"/>
                  <w:strike/>
                  <w:color w:val="FF0000"/>
                  <w:highlight w:val="green"/>
                </w:rPr>
                <w:t>T_Await_Presentation_Notification</w:t>
              </w:r>
              <w:proofErr w:type="spellEnd"/>
            </w:hyperlink>
            <w:r w:rsidRPr="00DD624A">
              <w:rPr>
                <w:strike/>
                <w:color w:val="FF0000"/>
                <w:highlight w:val="green"/>
              </w:rPr>
              <w:t xml:space="preserve"> stops.</w:t>
            </w:r>
          </w:p>
          <w:p w14:paraId="4722D703" w14:textId="77777777" w:rsidR="003260A1" w:rsidRPr="00DD624A" w:rsidRDefault="003260A1" w:rsidP="003260A1">
            <w:pPr>
              <w:rPr>
                <w:highlight w:val="green"/>
              </w:rPr>
            </w:pPr>
          </w:p>
          <w:p w14:paraId="4DC860B2" w14:textId="062A3403" w:rsidR="003260A1" w:rsidRPr="00DD624A" w:rsidRDefault="003260A1" w:rsidP="003260A1">
            <w:pPr>
              <w:rPr>
                <w:highlight w:val="green"/>
              </w:rPr>
            </w:pPr>
            <w:r w:rsidRPr="00DD624A">
              <w:rPr>
                <w:rFonts w:ascii="Times New Roman Bold" w:hAnsi="Times New Roman Bold"/>
                <w:b/>
                <w:strike/>
                <w:color w:val="FF0000"/>
                <w:highlight w:val="green"/>
              </w:rPr>
              <w:t xml:space="preserve">[Step </w:t>
            </w:r>
            <w:r w:rsidRPr="00DD624A">
              <w:rPr>
                <w:rFonts w:ascii="Times New Roman Bold" w:hAnsi="Times New Roman Bold"/>
                <w:b/>
                <w:strike/>
                <w:color w:val="FF0000"/>
                <w:highlight w:val="green"/>
              </w:rPr>
              <w:fldChar w:fldCharType="begin"/>
            </w:r>
            <w:r w:rsidRPr="00DD624A">
              <w:rPr>
                <w:rFonts w:ascii="Times New Roman Bold" w:hAnsi="Times New Roman Bold"/>
                <w:b/>
                <w:strike/>
                <w:color w:val="FF0000"/>
                <w:highlight w:val="green"/>
              </w:rPr>
              <w:instrText xml:space="preserve"> seq DEP-A-002 </w:instrText>
            </w:r>
            <w:r w:rsidRPr="00DD624A">
              <w:rPr>
                <w:rFonts w:ascii="Times New Roman Bold" w:hAnsi="Times New Roman Bold"/>
                <w:b/>
                <w:strike/>
                <w:color w:val="FF0000"/>
                <w:highlight w:val="green"/>
              </w:rPr>
              <w:fldChar w:fldCharType="separate"/>
            </w:r>
            <w:r w:rsidRPr="00DD624A">
              <w:rPr>
                <w:rFonts w:ascii="Times New Roman Bold" w:hAnsi="Times New Roman Bold"/>
                <w:b/>
                <w:strike/>
                <w:noProof/>
                <w:color w:val="FF0000"/>
                <w:highlight w:val="green"/>
              </w:rPr>
              <w:t>10</w:t>
            </w:r>
            <w:r w:rsidRPr="00DD624A">
              <w:rPr>
                <w:rFonts w:ascii="Times New Roman Bold" w:hAnsi="Times New Roman Bold"/>
                <w:b/>
                <w:strike/>
                <w:color w:val="FF0000"/>
                <w:highlight w:val="green"/>
              </w:rPr>
              <w:fldChar w:fldCharType="end"/>
            </w:r>
            <w:r w:rsidRPr="00DD624A">
              <w:rPr>
                <w:rFonts w:ascii="Times New Roman Bold" w:hAnsi="Times New Roman Bold"/>
                <w:b/>
                <w:strike/>
                <w:color w:val="FF0000"/>
                <w:highlight w:val="green"/>
              </w:rPr>
              <w:t>]</w:t>
            </w:r>
            <w:r w:rsidRPr="00DD624A">
              <w:rPr>
                <w:rFonts w:ascii="Times New Roman Bold" w:hAnsi="Times New Roman Bold"/>
                <w:strike/>
                <w:color w:val="FF0000"/>
                <w:highlight w:val="green"/>
              </w:rPr>
              <w:t xml:space="preserve"> </w:t>
            </w:r>
            <w:r w:rsidRPr="00DD624A">
              <w:rPr>
                <w:highlight w:val="green"/>
              </w:rPr>
              <w:t>The ‘Presentation Notification for the Pre-Lodged Declaration’ E_PRE_NOT (IE170) message is valid (i.e. in terms of message structure and R/Cs). In addition, based on the information contained in the ‘Presentation Notification for the Pre-Lodged Declaration’ E_PRE_NOT (IE170) message, the Office of Departure re-validates the Transit Declaration information (considering the ‘Declaration Data’ E_DEC_DAT (IE015) and any latest ‘Declaration Amendment’ E_DEC_AMD (IE013)) and ensures the validity of the reference data.</w:t>
            </w:r>
          </w:p>
          <w:p w14:paraId="1C1A0852" w14:textId="2DBDF23B" w:rsidR="003260A1" w:rsidRPr="00DD624A" w:rsidRDefault="003260A1" w:rsidP="003260A1">
            <w:pPr>
              <w:rPr>
                <w:highlight w:val="green"/>
              </w:rPr>
            </w:pPr>
          </w:p>
          <w:p w14:paraId="6B027D00" w14:textId="00BA5B6B" w:rsidR="003260A1" w:rsidRPr="00DD624A" w:rsidRDefault="003260A1" w:rsidP="003260A1">
            <w:pPr>
              <w:rPr>
                <w:highlight w:val="green"/>
              </w:rPr>
            </w:pPr>
            <w:r w:rsidRPr="00DD624A">
              <w:rPr>
                <w:b/>
                <w:highlight w:val="green"/>
              </w:rPr>
              <w:t xml:space="preserve">[Step </w:t>
            </w:r>
            <w:r w:rsidRPr="00DD624A">
              <w:rPr>
                <w:b/>
                <w:color w:val="FF0000"/>
                <w:highlight w:val="green"/>
              </w:rPr>
              <w:t>9</w:t>
            </w:r>
            <w:r w:rsidRPr="00DD624A">
              <w:rPr>
                <w:rFonts w:ascii="Times New Roman Bold" w:hAnsi="Times New Roman Bold"/>
                <w:b/>
                <w:strike/>
                <w:color w:val="FF0000"/>
                <w:highlight w:val="green"/>
              </w:rPr>
              <w:t>10</w:t>
            </w:r>
            <w:r w:rsidRPr="00DD624A">
              <w:rPr>
                <w:b/>
                <w:highlight w:val="green"/>
              </w:rPr>
              <w:t>]</w:t>
            </w:r>
            <w:r w:rsidRPr="00DD624A">
              <w:rPr>
                <w:highlight w:val="green"/>
              </w:rPr>
              <w:t xml:space="preserve"> The timer </w:t>
            </w:r>
            <w:hyperlink w:anchor="T_Await_Presentation_Notification" w:history="1">
              <w:proofErr w:type="spellStart"/>
              <w:r w:rsidRPr="00DD624A">
                <w:rPr>
                  <w:rStyle w:val="Hyperlink"/>
                  <w:highlight w:val="green"/>
                </w:rPr>
                <w:t>T_Await_Presentation_Notification</w:t>
              </w:r>
              <w:proofErr w:type="spellEnd"/>
            </w:hyperlink>
            <w:r w:rsidRPr="00DD624A">
              <w:rPr>
                <w:highlight w:val="green"/>
              </w:rPr>
              <w:t xml:space="preserve"> stops</w:t>
            </w:r>
            <w:r w:rsidR="00892911" w:rsidRPr="00DD624A">
              <w:rPr>
                <w:highlight w:val="green"/>
              </w:rPr>
              <w:t xml:space="preserve"> </w:t>
            </w:r>
            <w:r w:rsidR="00892911" w:rsidRPr="00DD624A">
              <w:rPr>
                <w:color w:val="FF0000"/>
                <w:highlight w:val="green"/>
                <w:vertAlign w:val="superscript"/>
              </w:rPr>
              <w:t>N</w:t>
            </w:r>
            <w:r w:rsidRPr="00DD624A">
              <w:rPr>
                <w:highlight w:val="green"/>
              </w:rPr>
              <w:t>.</w:t>
            </w:r>
          </w:p>
          <w:p w14:paraId="79BCD4BE" w14:textId="77777777" w:rsidR="003260A1" w:rsidRPr="00DD624A" w:rsidRDefault="003260A1" w:rsidP="003260A1">
            <w:pPr>
              <w:rPr>
                <w:highlight w:val="green"/>
              </w:rPr>
            </w:pPr>
          </w:p>
          <w:p w14:paraId="1B326BC0" w14:textId="02A39C76" w:rsidR="003260A1" w:rsidRPr="00DD624A" w:rsidRDefault="003260A1" w:rsidP="003260A1">
            <w:pPr>
              <w:rPr>
                <w:highlight w:val="green"/>
              </w:rPr>
            </w:pPr>
            <w:r w:rsidRPr="00DD624A">
              <w:rPr>
                <w:strike/>
                <w:color w:val="FF0000"/>
                <w:highlight w:val="green"/>
              </w:rPr>
              <w:t>In case</w:t>
            </w:r>
            <w:r w:rsidRPr="00DD624A">
              <w:rPr>
                <w:b/>
                <w:bCs/>
                <w:color w:val="FF0000"/>
                <w:highlight w:val="green"/>
              </w:rPr>
              <w:t>[Step 10]</w:t>
            </w:r>
            <w:r w:rsidRPr="00DD624A">
              <w:rPr>
                <w:color w:val="FF0000"/>
                <w:highlight w:val="green"/>
              </w:rPr>
              <w:t xml:space="preserve"> Since</w:t>
            </w:r>
            <w:r w:rsidRPr="00DD624A">
              <w:rPr>
                <w:highlight w:val="green"/>
              </w:rPr>
              <w:t xml:space="preserve"> the additional checks are successful, the transit declaration is accepted. As a result, the MRN is communicated to the Holder of the Transit Procedure with the ‘MRN Allocated’ E_MRN_ALL (IE028) message. </w:t>
            </w:r>
          </w:p>
          <w:p w14:paraId="59B61E9A" w14:textId="3AC0DB94" w:rsidR="00966061" w:rsidRPr="00DD624A" w:rsidRDefault="00966061" w:rsidP="003260A1">
            <w:pPr>
              <w:rPr>
                <w:highlight w:val="green"/>
              </w:rPr>
            </w:pPr>
          </w:p>
          <w:p w14:paraId="13B4A13F" w14:textId="67B19411" w:rsidR="00966061" w:rsidRPr="00DD624A" w:rsidRDefault="00892911" w:rsidP="003260A1">
            <w:pPr>
              <w:rPr>
                <w:b/>
                <w:bCs/>
                <w:color w:val="000000" w:themeColor="text1"/>
                <w:sz w:val="22"/>
                <w:szCs w:val="22"/>
                <w:highlight w:val="green"/>
              </w:rPr>
            </w:pPr>
            <w:r w:rsidRPr="00DD624A">
              <w:rPr>
                <w:b/>
                <w:bCs/>
                <w:color w:val="000000" w:themeColor="text1"/>
                <w:sz w:val="22"/>
                <w:szCs w:val="22"/>
                <w:highlight w:val="green"/>
              </w:rPr>
              <w:t xml:space="preserve">N: </w:t>
            </w:r>
            <w:r w:rsidR="00966061" w:rsidRPr="00DD624A">
              <w:rPr>
                <w:b/>
                <w:bCs/>
                <w:color w:val="000000" w:themeColor="text1"/>
                <w:sz w:val="22"/>
                <w:szCs w:val="22"/>
                <w:highlight w:val="green"/>
              </w:rPr>
              <w:t>The following footnote</w:t>
            </w:r>
            <w:r w:rsidRPr="00DD624A">
              <w:rPr>
                <w:b/>
                <w:bCs/>
                <w:color w:val="000000" w:themeColor="text1"/>
                <w:sz w:val="22"/>
                <w:szCs w:val="22"/>
                <w:highlight w:val="green"/>
              </w:rPr>
              <w:t xml:space="preserve"> </w:t>
            </w:r>
            <w:r w:rsidR="00966061" w:rsidRPr="00DD624A">
              <w:rPr>
                <w:b/>
                <w:bCs/>
                <w:color w:val="000000" w:themeColor="text1"/>
                <w:sz w:val="22"/>
                <w:szCs w:val="22"/>
                <w:highlight w:val="green"/>
              </w:rPr>
              <w:t xml:space="preserve">will be inserted </w:t>
            </w:r>
            <w:r w:rsidR="00344671" w:rsidRPr="00DD624A">
              <w:rPr>
                <w:b/>
                <w:bCs/>
                <w:color w:val="000000" w:themeColor="text1"/>
                <w:sz w:val="22"/>
                <w:szCs w:val="22"/>
                <w:highlight w:val="green"/>
              </w:rPr>
              <w:t>at</w:t>
            </w:r>
            <w:r w:rsidR="00966061" w:rsidRPr="00DD624A">
              <w:rPr>
                <w:b/>
                <w:bCs/>
                <w:color w:val="000000" w:themeColor="text1"/>
                <w:sz w:val="22"/>
                <w:szCs w:val="22"/>
                <w:highlight w:val="green"/>
              </w:rPr>
              <w:t xml:space="preserve"> </w:t>
            </w:r>
            <w:r w:rsidRPr="00DD624A">
              <w:rPr>
                <w:b/>
                <w:bCs/>
                <w:color w:val="000000" w:themeColor="text1"/>
                <w:sz w:val="22"/>
                <w:szCs w:val="22"/>
                <w:highlight w:val="green"/>
              </w:rPr>
              <w:t xml:space="preserve">the end of </w:t>
            </w:r>
            <w:r w:rsidR="00966061" w:rsidRPr="00DD624A">
              <w:rPr>
                <w:b/>
                <w:bCs/>
                <w:color w:val="000000" w:themeColor="text1"/>
                <w:sz w:val="22"/>
                <w:szCs w:val="22"/>
                <w:highlight w:val="green"/>
              </w:rPr>
              <w:t xml:space="preserve">Step 9:  </w:t>
            </w:r>
          </w:p>
          <w:p w14:paraId="33467D8D" w14:textId="77777777" w:rsidR="00966061" w:rsidRPr="00DD624A" w:rsidRDefault="00966061" w:rsidP="003260A1">
            <w:pPr>
              <w:rPr>
                <w:sz w:val="22"/>
                <w:szCs w:val="22"/>
                <w:highlight w:val="green"/>
              </w:rPr>
            </w:pPr>
          </w:p>
          <w:p w14:paraId="1865E6F3" w14:textId="382075C6" w:rsidR="00966061" w:rsidRPr="00DD624A" w:rsidRDefault="00966061" w:rsidP="003260A1">
            <w:pPr>
              <w:rPr>
                <w:color w:val="FF0000"/>
                <w:sz w:val="22"/>
                <w:szCs w:val="22"/>
                <w:highlight w:val="green"/>
              </w:rPr>
            </w:pPr>
            <w:r w:rsidRPr="00DD624A">
              <w:rPr>
                <w:color w:val="FF0000"/>
                <w:sz w:val="22"/>
                <w:szCs w:val="22"/>
                <w:highlight w:val="green"/>
              </w:rPr>
              <w:t>In case the ‘Presentation Notification for the Pre-Lodged Declaration’ E_PRE_NOT (IE170) message is found invalid, this timer continues running.</w:t>
            </w:r>
          </w:p>
          <w:p w14:paraId="50530738" w14:textId="1C48C477" w:rsidR="008C1747" w:rsidRPr="00DD624A" w:rsidRDefault="008C1747" w:rsidP="003260A1">
            <w:pPr>
              <w:rPr>
                <w:color w:val="FF0000"/>
                <w:highlight w:val="green"/>
              </w:rPr>
            </w:pPr>
          </w:p>
          <w:p w14:paraId="2EA5C9E5" w14:textId="4E243D7F" w:rsidR="008C1747" w:rsidRPr="00DD624A" w:rsidRDefault="00C24AA2" w:rsidP="00193CA1">
            <w:pPr>
              <w:pStyle w:val="ListParagraph"/>
              <w:numPr>
                <w:ilvl w:val="0"/>
                <w:numId w:val="37"/>
              </w:numPr>
              <w:ind w:left="248" w:hanging="248"/>
              <w:rPr>
                <w:b/>
                <w:bCs/>
                <w:color w:val="FF0000"/>
                <w:sz w:val="22"/>
                <w:szCs w:val="22"/>
                <w:highlight w:val="green"/>
              </w:rPr>
            </w:pPr>
            <w:r w:rsidRPr="00DD624A">
              <w:rPr>
                <w:b/>
                <w:bCs/>
                <w:color w:val="000000" w:themeColor="text1"/>
                <w:sz w:val="22"/>
                <w:szCs w:val="22"/>
                <w:highlight w:val="green"/>
              </w:rPr>
              <w:t xml:space="preserve">In </w:t>
            </w:r>
            <w:r w:rsidR="006100CC" w:rsidRPr="00DD624A">
              <w:rPr>
                <w:b/>
                <w:bCs/>
                <w:color w:val="000000" w:themeColor="text1"/>
                <w:sz w:val="22"/>
                <w:szCs w:val="22"/>
                <w:highlight w:val="green"/>
              </w:rPr>
              <w:t>“</w:t>
            </w:r>
            <w:r w:rsidRPr="00DD624A">
              <w:rPr>
                <w:b/>
                <w:bCs/>
                <w:color w:val="000000" w:themeColor="text1"/>
                <w:sz w:val="22"/>
                <w:szCs w:val="22"/>
                <w:highlight w:val="green"/>
              </w:rPr>
              <w:t>Figure 124 -</w:t>
            </w:r>
            <w:r w:rsidRPr="00DD624A">
              <w:rPr>
                <w:b/>
                <w:bCs/>
                <w:sz w:val="22"/>
                <w:szCs w:val="22"/>
                <w:highlight w:val="green"/>
              </w:rPr>
              <w:t xml:space="preserve"> State Transition Diagram for Office of Departure (until release of movement)</w:t>
            </w:r>
            <w:r w:rsidR="006100CC" w:rsidRPr="00DD624A">
              <w:rPr>
                <w:b/>
                <w:bCs/>
                <w:sz w:val="22"/>
                <w:szCs w:val="22"/>
                <w:highlight w:val="green"/>
              </w:rPr>
              <w:t>”</w:t>
            </w:r>
            <w:r w:rsidRPr="00DD624A">
              <w:rPr>
                <w:b/>
                <w:bCs/>
                <w:sz w:val="22"/>
                <w:szCs w:val="22"/>
                <w:highlight w:val="green"/>
              </w:rPr>
              <w:t>, t</w:t>
            </w:r>
            <w:r w:rsidRPr="00DD624A">
              <w:rPr>
                <w:b/>
                <w:bCs/>
                <w:color w:val="000000" w:themeColor="text1"/>
                <w:sz w:val="22"/>
                <w:szCs w:val="22"/>
                <w:highlight w:val="green"/>
              </w:rPr>
              <w:t xml:space="preserve">he IE040 message will be added to the existing State Transition that end to the state “Not released for transit”.  Additionally, in </w:t>
            </w:r>
            <w:r w:rsidR="006100CC" w:rsidRPr="00DD624A">
              <w:rPr>
                <w:b/>
                <w:bCs/>
                <w:color w:val="000000" w:themeColor="text1"/>
                <w:sz w:val="22"/>
                <w:szCs w:val="22"/>
                <w:highlight w:val="green"/>
              </w:rPr>
              <w:t>“</w:t>
            </w:r>
            <w:r w:rsidRPr="00DD624A">
              <w:rPr>
                <w:b/>
                <w:bCs/>
                <w:color w:val="000000" w:themeColor="text1"/>
                <w:sz w:val="22"/>
                <w:szCs w:val="22"/>
                <w:highlight w:val="green"/>
              </w:rPr>
              <w:t xml:space="preserve">Figure </w:t>
            </w:r>
            <w:r w:rsidR="006100CC" w:rsidRPr="00DD624A">
              <w:rPr>
                <w:b/>
                <w:bCs/>
                <w:color w:val="000000" w:themeColor="text1"/>
                <w:sz w:val="22"/>
                <w:szCs w:val="22"/>
                <w:highlight w:val="green"/>
              </w:rPr>
              <w:t xml:space="preserve">136 - Invalidation at Office of Departure”, the state transition </w:t>
            </w:r>
            <w:r w:rsidR="0084575B" w:rsidRPr="00DD624A">
              <w:rPr>
                <w:b/>
                <w:bCs/>
                <w:color w:val="000000" w:themeColor="text1"/>
                <w:sz w:val="22"/>
                <w:szCs w:val="22"/>
                <w:highlight w:val="green"/>
              </w:rPr>
              <w:t xml:space="preserve">from states: “Accepted, Guarantee under registration, Guarantee under amendment, Guarantee registered, Idle, Under release request” to the state “Invalidated” </w:t>
            </w:r>
            <w:r w:rsidR="006100CC" w:rsidRPr="00DD624A">
              <w:rPr>
                <w:b/>
                <w:bCs/>
                <w:color w:val="000000" w:themeColor="text1"/>
                <w:sz w:val="22"/>
                <w:szCs w:val="22"/>
                <w:highlight w:val="green"/>
              </w:rPr>
              <w:t>will be updated to add the IE040 message.</w:t>
            </w:r>
          </w:p>
          <w:p w14:paraId="5F57FE89" w14:textId="20C4A106" w:rsidR="0084575B" w:rsidRPr="00DD624A" w:rsidRDefault="0084575B" w:rsidP="0084575B">
            <w:pPr>
              <w:rPr>
                <w:b/>
                <w:bCs/>
                <w:color w:val="FF0000"/>
                <w:sz w:val="22"/>
                <w:szCs w:val="22"/>
                <w:highlight w:val="green"/>
              </w:rPr>
            </w:pPr>
          </w:p>
          <w:p w14:paraId="326218AE" w14:textId="41FE6B43" w:rsidR="0084575B" w:rsidRPr="00DD624A" w:rsidRDefault="0084575B" w:rsidP="0084575B">
            <w:pPr>
              <w:ind w:left="248"/>
              <w:rPr>
                <w:b/>
                <w:bCs/>
                <w:color w:val="000000" w:themeColor="text1"/>
                <w:sz w:val="22"/>
                <w:szCs w:val="22"/>
                <w:highlight w:val="green"/>
              </w:rPr>
            </w:pPr>
            <w:r w:rsidRPr="00DD624A">
              <w:rPr>
                <w:b/>
                <w:bCs/>
                <w:color w:val="000000" w:themeColor="text1"/>
                <w:sz w:val="22"/>
                <w:szCs w:val="22"/>
                <w:highlight w:val="green"/>
              </w:rPr>
              <w:t xml:space="preserve">The updated state transitions with the message IE040 as mentioned in the previous paragraph will be </w:t>
            </w:r>
            <w:r w:rsidR="00D927B5" w:rsidRPr="00DD624A">
              <w:rPr>
                <w:b/>
                <w:bCs/>
                <w:color w:val="000000" w:themeColor="text1"/>
                <w:sz w:val="22"/>
                <w:szCs w:val="22"/>
                <w:highlight w:val="green"/>
              </w:rPr>
              <w:t xml:space="preserve">also </w:t>
            </w:r>
            <w:r w:rsidRPr="00DD624A">
              <w:rPr>
                <w:b/>
                <w:bCs/>
                <w:color w:val="000000" w:themeColor="text1"/>
                <w:sz w:val="22"/>
                <w:szCs w:val="22"/>
                <w:highlight w:val="green"/>
              </w:rPr>
              <w:t>depicted in the DDNTA Appendix N.</w:t>
            </w:r>
          </w:p>
          <w:p w14:paraId="62A00973" w14:textId="3EC309C0" w:rsidR="00B405AB" w:rsidRPr="00DD624A" w:rsidRDefault="00B405AB" w:rsidP="0084575B">
            <w:pPr>
              <w:ind w:left="248"/>
              <w:rPr>
                <w:b/>
                <w:bCs/>
                <w:color w:val="000000" w:themeColor="text1"/>
                <w:sz w:val="22"/>
                <w:szCs w:val="22"/>
                <w:highlight w:val="green"/>
              </w:rPr>
            </w:pPr>
          </w:p>
          <w:p w14:paraId="5B59DBAC" w14:textId="144AFE99" w:rsidR="00B405AB" w:rsidRPr="00DD624A" w:rsidRDefault="00A979C8" w:rsidP="0084575B">
            <w:pPr>
              <w:ind w:left="248"/>
              <w:rPr>
                <w:b/>
                <w:bCs/>
                <w:color w:val="000000" w:themeColor="text1"/>
                <w:sz w:val="22"/>
                <w:szCs w:val="22"/>
                <w:highlight w:val="green"/>
              </w:rPr>
            </w:pPr>
            <w:r w:rsidRPr="00DD624A">
              <w:rPr>
                <w:b/>
                <w:bCs/>
                <w:color w:val="000000" w:themeColor="text1"/>
                <w:sz w:val="22"/>
                <w:szCs w:val="22"/>
                <w:highlight w:val="green"/>
              </w:rPr>
              <w:t>Moreover, t</w:t>
            </w:r>
            <w:r w:rsidR="007F514B" w:rsidRPr="00DD624A">
              <w:rPr>
                <w:b/>
                <w:bCs/>
                <w:color w:val="000000" w:themeColor="text1"/>
                <w:sz w:val="22"/>
                <w:szCs w:val="22"/>
                <w:highlight w:val="green"/>
              </w:rPr>
              <w:t xml:space="preserve">he </w:t>
            </w:r>
            <w:r w:rsidRPr="00DD624A">
              <w:rPr>
                <w:b/>
                <w:bCs/>
                <w:color w:val="000000" w:themeColor="text1"/>
                <w:sz w:val="22"/>
                <w:szCs w:val="22"/>
                <w:highlight w:val="green"/>
              </w:rPr>
              <w:t xml:space="preserve">text of the </w:t>
            </w:r>
            <w:r w:rsidR="007F514B" w:rsidRPr="00DD624A">
              <w:rPr>
                <w:b/>
                <w:bCs/>
                <w:color w:val="000000" w:themeColor="text1"/>
                <w:sz w:val="22"/>
                <w:szCs w:val="22"/>
                <w:highlight w:val="green"/>
              </w:rPr>
              <w:t xml:space="preserve">section </w:t>
            </w:r>
            <w:r w:rsidR="00C26C54" w:rsidRPr="00DD624A">
              <w:rPr>
                <w:b/>
                <w:bCs/>
                <w:color w:val="000000" w:themeColor="text1"/>
                <w:sz w:val="22"/>
                <w:szCs w:val="22"/>
                <w:highlight w:val="green"/>
              </w:rPr>
              <w:t>“</w:t>
            </w:r>
            <w:r w:rsidR="00BD3772" w:rsidRPr="00DD624A">
              <w:rPr>
                <w:b/>
                <w:bCs/>
                <w:color w:val="000000" w:themeColor="text1"/>
                <w:sz w:val="22"/>
                <w:szCs w:val="22"/>
                <w:highlight w:val="green"/>
              </w:rPr>
              <w:t>III.V.1.1 Office of Departure (until movement release)</w:t>
            </w:r>
            <w:r w:rsidR="00C26C54" w:rsidRPr="00DD624A">
              <w:rPr>
                <w:b/>
                <w:bCs/>
                <w:color w:val="000000" w:themeColor="text1"/>
                <w:sz w:val="22"/>
                <w:szCs w:val="22"/>
                <w:highlight w:val="green"/>
              </w:rPr>
              <w:t xml:space="preserve">” </w:t>
            </w:r>
            <w:r w:rsidR="0067317E" w:rsidRPr="00DD624A">
              <w:rPr>
                <w:b/>
                <w:bCs/>
                <w:color w:val="000000" w:themeColor="text1"/>
                <w:sz w:val="22"/>
                <w:szCs w:val="22"/>
                <w:highlight w:val="green"/>
              </w:rPr>
              <w:t>in</w:t>
            </w:r>
            <w:r w:rsidR="007F514B" w:rsidRPr="00DD624A">
              <w:rPr>
                <w:b/>
                <w:bCs/>
                <w:color w:val="000000" w:themeColor="text1"/>
                <w:sz w:val="22"/>
                <w:szCs w:val="22"/>
                <w:highlight w:val="green"/>
              </w:rPr>
              <w:t xml:space="preserve"> the DDNTA Main Document v5.14.1-v1.00 will be updated as </w:t>
            </w:r>
            <w:r w:rsidR="00D05F79" w:rsidRPr="00DD624A">
              <w:rPr>
                <w:b/>
                <w:bCs/>
                <w:color w:val="000000" w:themeColor="text1"/>
                <w:sz w:val="22"/>
                <w:szCs w:val="22"/>
                <w:highlight w:val="green"/>
              </w:rPr>
              <w:t>follows:</w:t>
            </w:r>
          </w:p>
          <w:p w14:paraId="25E86789" w14:textId="5FD8CACF" w:rsidR="00BD3772" w:rsidRPr="00DD624A" w:rsidRDefault="00BD3772" w:rsidP="0084575B">
            <w:pPr>
              <w:ind w:left="248"/>
              <w:rPr>
                <w:b/>
                <w:bCs/>
                <w:color w:val="000000" w:themeColor="text1"/>
                <w:sz w:val="22"/>
                <w:szCs w:val="22"/>
                <w:highlight w:val="green"/>
              </w:rPr>
            </w:pPr>
          </w:p>
          <w:p w14:paraId="003F6C03" w14:textId="77777777" w:rsidR="00575E69" w:rsidRPr="00DD624A" w:rsidRDefault="00575E69" w:rsidP="00575E69">
            <w:pPr>
              <w:ind w:left="248"/>
              <w:rPr>
                <w:highlight w:val="green"/>
              </w:rPr>
            </w:pPr>
            <w:r w:rsidRPr="00DD624A">
              <w:rPr>
                <w:highlight w:val="green"/>
              </w:rPr>
              <w:lastRenderedPageBreak/>
              <w:t>While the movement is “Under control”, control has been performed and finished. The registration of control results may take place with the ‘Departure Control Results’ N_DEP_CON (IE017) message. Different cases apply next:</w:t>
            </w:r>
          </w:p>
          <w:p w14:paraId="1C1F54EE" w14:textId="77777777" w:rsidR="00575E69" w:rsidRPr="00DD624A" w:rsidRDefault="00575E69" w:rsidP="00575E69">
            <w:pPr>
              <w:pStyle w:val="ListParagraph"/>
              <w:numPr>
                <w:ilvl w:val="0"/>
                <w:numId w:val="43"/>
              </w:numPr>
              <w:tabs>
                <w:tab w:val="left" w:pos="851"/>
              </w:tabs>
              <w:ind w:left="968"/>
              <w:jc w:val="both"/>
              <w:rPr>
                <w:highlight w:val="green"/>
              </w:rPr>
            </w:pPr>
            <w:r w:rsidRPr="00DD624A">
              <w:rPr>
                <w:highlight w:val="green"/>
              </w:rPr>
              <w:t>In case no discrepancies are found during control, the movement is ready for guarantee registration by sending the ‘Guarantee Use’ C_GUA_USE (IE203) message to the responsible Office(s) of Guarantee. The status becomes “Guarantee under registration”;</w:t>
            </w:r>
          </w:p>
          <w:p w14:paraId="7909FDE2" w14:textId="77777777" w:rsidR="00575E69" w:rsidRPr="00DD624A" w:rsidRDefault="00575E69" w:rsidP="00575E69">
            <w:pPr>
              <w:pStyle w:val="ListParagraph"/>
              <w:numPr>
                <w:ilvl w:val="0"/>
                <w:numId w:val="43"/>
              </w:numPr>
              <w:tabs>
                <w:tab w:val="left" w:pos="851"/>
              </w:tabs>
              <w:ind w:left="968"/>
              <w:jc w:val="both"/>
              <w:rPr>
                <w:highlight w:val="green"/>
              </w:rPr>
            </w:pPr>
            <w:r w:rsidRPr="00DD624A">
              <w:rPr>
                <w:highlight w:val="green"/>
              </w:rPr>
              <w:t>In case major discrepancies are found during control, a ‘No Release for Transit’ E_REL_NOT (IE051) message is sent to the Holder of the Transit Procedure and the status becomes “Not released for Transit”.</w:t>
            </w:r>
            <w:ins w:id="6" w:author="DANIIL Georgios" w:date="2022-02-18T13:46:00Z">
              <w:r w:rsidRPr="00DD624A">
                <w:rPr>
                  <w:highlight w:val="green"/>
                </w:rPr>
                <w:t xml:space="preserve"> </w:t>
              </w:r>
            </w:ins>
            <w:r w:rsidRPr="00DD624A">
              <w:rPr>
                <w:color w:val="FF0000"/>
                <w:highlight w:val="green"/>
              </w:rPr>
              <w:t xml:space="preserve">In case of Export followed by Transit, the Office of Departure sends the ‘Transit Invalidation Notification to AES’ N_INV_TRA (IE040) message to the Office of Exit. </w:t>
            </w:r>
          </w:p>
          <w:p w14:paraId="0F5DC403" w14:textId="77777777" w:rsidR="00575E69" w:rsidRPr="00DD624A" w:rsidRDefault="00575E69" w:rsidP="00575E69">
            <w:pPr>
              <w:pStyle w:val="ListParagraph"/>
              <w:numPr>
                <w:ilvl w:val="0"/>
                <w:numId w:val="43"/>
              </w:numPr>
              <w:tabs>
                <w:tab w:val="left" w:pos="851"/>
              </w:tabs>
              <w:ind w:left="968"/>
              <w:jc w:val="both"/>
              <w:rPr>
                <w:highlight w:val="green"/>
              </w:rPr>
            </w:pPr>
            <w:r w:rsidRPr="00DD624A">
              <w:rPr>
                <w:highlight w:val="green"/>
              </w:rPr>
              <w:t>In case minor discrepancies are found during control, and the Holder of the Transit Procedure has not yet sent their advice on minor revisions. The status will be set to “Under release request”.</w:t>
            </w:r>
          </w:p>
          <w:p w14:paraId="11276108" w14:textId="77777777" w:rsidR="00575E69" w:rsidRPr="00DD624A" w:rsidRDefault="00575E69" w:rsidP="00575E69">
            <w:pPr>
              <w:pStyle w:val="ListParagraph"/>
              <w:numPr>
                <w:ilvl w:val="0"/>
                <w:numId w:val="43"/>
              </w:numPr>
              <w:tabs>
                <w:tab w:val="left" w:pos="851"/>
              </w:tabs>
              <w:ind w:left="968"/>
              <w:jc w:val="both"/>
              <w:rPr>
                <w:highlight w:val="green"/>
              </w:rPr>
            </w:pPr>
            <w:r w:rsidRPr="00DD624A">
              <w:rPr>
                <w:highlight w:val="green"/>
              </w:rPr>
              <w:t>In case minor discrepancies are found during control, and the Holder of the Transit Procedure has communicated advice on minor revisions by making no opposition (accepted the revisions), the status becomes “Guarantee under registration”.</w:t>
            </w:r>
          </w:p>
          <w:p w14:paraId="1AE95173" w14:textId="483AC1BE" w:rsidR="00BD3772" w:rsidRPr="00DD624A" w:rsidRDefault="00575E69" w:rsidP="00575E69">
            <w:pPr>
              <w:pStyle w:val="ListParagraph"/>
              <w:numPr>
                <w:ilvl w:val="0"/>
                <w:numId w:val="43"/>
              </w:numPr>
              <w:tabs>
                <w:tab w:val="left" w:pos="851"/>
              </w:tabs>
              <w:ind w:left="968"/>
              <w:jc w:val="both"/>
              <w:rPr>
                <w:highlight w:val="green"/>
              </w:rPr>
            </w:pPr>
            <w:r w:rsidRPr="00DD624A">
              <w:rPr>
                <w:highlight w:val="green"/>
              </w:rPr>
              <w:t>In case minor discrepancies are found during control, and the Holder of the Transit Procedure made opposition (did not accept the revisions), the status becomes “Idle”.</w:t>
            </w:r>
          </w:p>
          <w:p w14:paraId="6C6E835F" w14:textId="77777777" w:rsidR="007F4C6B" w:rsidRPr="00DD624A" w:rsidRDefault="007F4C6B" w:rsidP="007F4C6B">
            <w:pPr>
              <w:tabs>
                <w:tab w:val="left" w:pos="851"/>
              </w:tabs>
              <w:rPr>
                <w:highlight w:val="green"/>
              </w:rPr>
            </w:pPr>
          </w:p>
          <w:p w14:paraId="53697CBB" w14:textId="214EF089" w:rsidR="007F4C6B" w:rsidRPr="00DD624A" w:rsidRDefault="007F4C6B" w:rsidP="007F4C6B">
            <w:pPr>
              <w:tabs>
                <w:tab w:val="left" w:pos="851"/>
              </w:tabs>
              <w:ind w:left="248"/>
              <w:rPr>
                <w:highlight w:val="green"/>
              </w:rPr>
            </w:pPr>
            <w:r w:rsidRPr="00DD624A">
              <w:rPr>
                <w:highlight w:val="green"/>
              </w:rPr>
              <w:t>While the status of the movement is 'Idle', the Office of Departure needs to decide whether to release or not to release the movement. Upon positive release decision, the movement status becomes “Guarantee under registration”, otherwise upon negative release decision the movement status becomes “Not released for Transit”</w:t>
            </w:r>
            <w:ins w:id="7" w:author="DANIIL Georgios" w:date="2022-02-18T13:50:00Z">
              <w:r w:rsidRPr="00DD624A">
                <w:rPr>
                  <w:highlight w:val="green"/>
                </w:rPr>
                <w:t xml:space="preserve"> </w:t>
              </w:r>
            </w:ins>
            <w:r w:rsidRPr="00DD624A">
              <w:rPr>
                <w:color w:val="FF0000"/>
                <w:highlight w:val="green"/>
              </w:rPr>
              <w:t>and in case of Export followed by Transit, the Office of Departure sends the ‘Transit Invalidation Notification to AES’ N_INV_TRA (IE040) message to the Office of Exit.</w:t>
            </w:r>
          </w:p>
          <w:p w14:paraId="550E2A9A" w14:textId="1B8529F1" w:rsidR="00D05F79" w:rsidRPr="00DD624A" w:rsidRDefault="00D05F79" w:rsidP="0084575B">
            <w:pPr>
              <w:ind w:left="248"/>
              <w:rPr>
                <w:b/>
                <w:bCs/>
                <w:color w:val="000000" w:themeColor="text1"/>
                <w:sz w:val="22"/>
                <w:szCs w:val="22"/>
                <w:highlight w:val="green"/>
              </w:rPr>
            </w:pPr>
          </w:p>
          <w:p w14:paraId="5EA6CDC7" w14:textId="08B026F5" w:rsidR="00D05F79" w:rsidRPr="00DD624A" w:rsidRDefault="0009154F" w:rsidP="0084575B">
            <w:pPr>
              <w:ind w:left="248"/>
              <w:rPr>
                <w:b/>
                <w:bCs/>
                <w:color w:val="000000" w:themeColor="text1"/>
                <w:sz w:val="22"/>
                <w:szCs w:val="22"/>
                <w:highlight w:val="green"/>
              </w:rPr>
            </w:pPr>
            <w:r w:rsidRPr="00DD624A">
              <w:rPr>
                <w:b/>
                <w:bCs/>
                <w:color w:val="000000" w:themeColor="text1"/>
                <w:sz w:val="22"/>
                <w:szCs w:val="22"/>
                <w:highlight w:val="green"/>
              </w:rPr>
              <w:t>Lastly, the text of the section “</w:t>
            </w:r>
            <w:r w:rsidR="00020950" w:rsidRPr="00DD624A">
              <w:rPr>
                <w:b/>
                <w:bCs/>
                <w:color w:val="000000" w:themeColor="text1"/>
                <w:sz w:val="22"/>
                <w:szCs w:val="22"/>
                <w:highlight w:val="green"/>
              </w:rPr>
              <w:t>III.V.7 Invalidation STD</w:t>
            </w:r>
            <w:r w:rsidRPr="00DD624A">
              <w:rPr>
                <w:b/>
                <w:bCs/>
                <w:color w:val="000000" w:themeColor="text1"/>
                <w:sz w:val="22"/>
                <w:szCs w:val="22"/>
                <w:highlight w:val="green"/>
              </w:rPr>
              <w:t>” in the DDNTA Main Document v5.14.1-v1.00 will be updated as follows:</w:t>
            </w:r>
          </w:p>
          <w:p w14:paraId="68D33EFF" w14:textId="0B24B89C" w:rsidR="00F90074" w:rsidRPr="00DD624A" w:rsidRDefault="00F90074" w:rsidP="0084575B">
            <w:pPr>
              <w:ind w:left="248"/>
              <w:rPr>
                <w:b/>
                <w:bCs/>
                <w:color w:val="000000" w:themeColor="text1"/>
                <w:sz w:val="22"/>
                <w:szCs w:val="22"/>
                <w:highlight w:val="green"/>
              </w:rPr>
            </w:pPr>
          </w:p>
          <w:p w14:paraId="1ACAED20" w14:textId="6A1E09FF" w:rsidR="00F90074" w:rsidRPr="00DD624A" w:rsidRDefault="003567EC" w:rsidP="0084575B">
            <w:pPr>
              <w:ind w:left="248"/>
              <w:rPr>
                <w:b/>
                <w:bCs/>
                <w:color w:val="000000" w:themeColor="text1"/>
                <w:sz w:val="22"/>
                <w:szCs w:val="22"/>
                <w:highlight w:val="green"/>
              </w:rPr>
            </w:pPr>
            <w:r w:rsidRPr="00DD624A">
              <w:rPr>
                <w:highlight w:val="green"/>
              </w:rPr>
              <w:t xml:space="preserve">Please note that only the Holder of the Transit Procedure may initiate invalidation of a transit declaration. A valid ‘Declaration Invalidation Request’ E_DEC_INV (IE014) will be replied with a </w:t>
            </w:r>
            <w:r w:rsidRPr="00DD624A">
              <w:rPr>
                <w:iCs/>
                <w:highlight w:val="green"/>
              </w:rPr>
              <w:t>‘Invalidation Decision’ E_INV_DEC (IE009) message that contains a negative invalidation decision,</w:t>
            </w:r>
            <w:r w:rsidRPr="00DD624A">
              <w:rPr>
                <w:highlight w:val="green"/>
              </w:rPr>
              <w:t xml:space="preserve"> </w:t>
            </w:r>
            <w:r w:rsidR="008F0110" w:rsidRPr="00DD624A">
              <w:rPr>
                <w:highlight w:val="green"/>
              </w:rPr>
              <w:t xml:space="preserve"> </w:t>
            </w:r>
            <w:r w:rsidRPr="00DD624A">
              <w:rPr>
                <w:highlight w:val="green"/>
              </w:rPr>
              <w:t xml:space="preserve">once the movement has been released for transit. </w:t>
            </w:r>
            <w:r w:rsidRPr="00DD624A">
              <w:rPr>
                <w:color w:val="FF0000"/>
                <w:highlight w:val="green"/>
              </w:rPr>
              <w:t>In case of Export followed by Transit, the Office of Departure sends the ‘Transit Invalidation Notification to AES’ N_INV_TRA (IE040) message to the Office of Exit.</w:t>
            </w:r>
          </w:p>
          <w:p w14:paraId="5B200975" w14:textId="7FD5BDB6" w:rsidR="003260A1" w:rsidRPr="00DD624A" w:rsidRDefault="003260A1" w:rsidP="007D2580">
            <w:pPr>
              <w:rPr>
                <w:rFonts w:asciiTheme="minorHAnsi" w:hAnsiTheme="minorHAnsi" w:cstheme="minorHAnsi"/>
                <w:b/>
                <w:bCs/>
                <w:sz w:val="22"/>
                <w:szCs w:val="22"/>
                <w:highlight w:val="green"/>
              </w:rPr>
            </w:pPr>
          </w:p>
          <w:p w14:paraId="45DBF96F" w14:textId="53371FF6" w:rsidR="00A66213" w:rsidRPr="00DD624A" w:rsidRDefault="00A66213" w:rsidP="00A66213">
            <w:pPr>
              <w:pStyle w:val="ListParagraph"/>
              <w:numPr>
                <w:ilvl w:val="0"/>
                <w:numId w:val="37"/>
              </w:numPr>
              <w:ind w:left="252" w:hanging="252"/>
              <w:rPr>
                <w:rFonts w:asciiTheme="minorHAnsi" w:hAnsiTheme="minorHAnsi" w:cstheme="minorHAnsi"/>
                <w:b/>
                <w:bCs/>
                <w:sz w:val="22"/>
                <w:szCs w:val="22"/>
                <w:highlight w:val="green"/>
              </w:rPr>
            </w:pPr>
            <w:r w:rsidRPr="00DD624A">
              <w:rPr>
                <w:rFonts w:asciiTheme="minorHAnsi" w:hAnsiTheme="minorHAnsi" w:cstheme="minorHAnsi"/>
                <w:b/>
                <w:bCs/>
                <w:sz w:val="22"/>
                <w:szCs w:val="22"/>
                <w:highlight w:val="green"/>
              </w:rPr>
              <w:t>The existing footnote 15 that exists in DDNTA v5.14.0-v1.00 under the scenario “III.II.3.2.4.2</w:t>
            </w:r>
            <w:r w:rsidRPr="00DD624A">
              <w:rPr>
                <w:rFonts w:asciiTheme="minorHAnsi" w:hAnsiTheme="minorHAnsi" w:cstheme="minorHAnsi"/>
                <w:b/>
                <w:bCs/>
                <w:sz w:val="22"/>
                <w:szCs w:val="22"/>
                <w:highlight w:val="green"/>
              </w:rPr>
              <w:tab/>
              <w:t>T-TRA-TRT-A-009-Diversion at Customs Office of Exit for Transit – Movement stopped at the border of Office of Exit for Transit” will be updated as follows:</w:t>
            </w:r>
          </w:p>
          <w:p w14:paraId="7117F9C2" w14:textId="77777777" w:rsidR="00A66213" w:rsidRPr="00DD624A" w:rsidRDefault="00A66213" w:rsidP="00A66213">
            <w:pPr>
              <w:rPr>
                <w:highlight w:val="green"/>
              </w:rPr>
            </w:pPr>
          </w:p>
          <w:p w14:paraId="55F75111" w14:textId="04FA4621" w:rsidR="00A66213" w:rsidRPr="00DD624A" w:rsidRDefault="00A66213" w:rsidP="00A66213">
            <w:pPr>
              <w:rPr>
                <w:rFonts w:asciiTheme="minorHAnsi" w:hAnsiTheme="minorHAnsi" w:cstheme="minorHAnsi"/>
                <w:b/>
                <w:bCs/>
                <w:sz w:val="22"/>
                <w:szCs w:val="22"/>
                <w:highlight w:val="green"/>
              </w:rPr>
            </w:pPr>
            <w:r w:rsidRPr="00DD624A">
              <w:rPr>
                <w:strike/>
                <w:color w:val="FF0000"/>
                <w:highlight w:val="green"/>
              </w:rPr>
              <w:t>15</w:t>
            </w:r>
            <w:r w:rsidRPr="00DD624A">
              <w:rPr>
                <w:color w:val="FF0000"/>
                <w:highlight w:val="green"/>
              </w:rPr>
              <w:t>18</w:t>
            </w:r>
            <w:r w:rsidRPr="00DD624A">
              <w:rPr>
                <w:highlight w:val="green"/>
              </w:rPr>
              <w:t xml:space="preserve"> The flag ‘Binding Itinerary’ means that the goods shall be moved from the Customs Office of Departure to the Customs Office of Destination along an economically justified itinerary (via the countries listed in the CC015C or CD001C) (Article 298(2) IA). For example, if the declaration is flagged with ‘Binding Itinerary’ and the Data Group &lt;COUNTRIES OF ROUTING OF CONSIGNMENT&gt; includes the codes CZ-SK-HU-RO-BG-TR, the NCTS movement is not supposed to leave the EU in HR to enter RS. In that case, the IE164 sent by NTA.</w:t>
            </w:r>
            <w:r w:rsidRPr="00DD624A">
              <w:rPr>
                <w:strike/>
                <w:color w:val="FF0000"/>
                <w:highlight w:val="green"/>
              </w:rPr>
              <w:t>HU</w:t>
            </w:r>
            <w:r w:rsidRPr="00DD624A">
              <w:rPr>
                <w:color w:val="FF0000"/>
                <w:highlight w:val="green"/>
              </w:rPr>
              <w:t>HR</w:t>
            </w:r>
            <w:r w:rsidRPr="00DD624A">
              <w:rPr>
                <w:highlight w:val="green"/>
              </w:rPr>
              <w:t xml:space="preserve"> to NTA.CZ will be responded with a negative IE165.</w:t>
            </w:r>
            <w:r w:rsidRPr="00DD624A">
              <w:rPr>
                <w:rFonts w:asciiTheme="minorHAnsi" w:hAnsiTheme="minorHAnsi" w:cstheme="minorHAnsi"/>
                <w:b/>
                <w:bCs/>
                <w:sz w:val="22"/>
                <w:szCs w:val="22"/>
                <w:highlight w:val="green"/>
              </w:rPr>
              <w:t xml:space="preserve"> </w:t>
            </w:r>
          </w:p>
          <w:p w14:paraId="5E88953C" w14:textId="38D2175B" w:rsidR="00A66213" w:rsidRPr="00DD624A" w:rsidRDefault="00A66213" w:rsidP="007D2580">
            <w:pPr>
              <w:rPr>
                <w:rFonts w:asciiTheme="minorHAnsi" w:hAnsiTheme="minorHAnsi" w:cstheme="minorHAnsi"/>
                <w:b/>
                <w:bCs/>
                <w:sz w:val="22"/>
                <w:szCs w:val="22"/>
                <w:highlight w:val="green"/>
              </w:rPr>
            </w:pPr>
          </w:p>
          <w:p w14:paraId="6ED6E1DC" w14:textId="6894933D" w:rsidR="00A66213" w:rsidRPr="00DD624A" w:rsidRDefault="009650AA" w:rsidP="009650AA">
            <w:pPr>
              <w:pStyle w:val="ListParagraph"/>
              <w:numPr>
                <w:ilvl w:val="0"/>
                <w:numId w:val="37"/>
              </w:numPr>
              <w:ind w:left="252" w:hanging="252"/>
              <w:rPr>
                <w:rFonts w:asciiTheme="minorHAnsi" w:hAnsiTheme="minorHAnsi" w:cstheme="minorHAnsi"/>
                <w:b/>
                <w:bCs/>
                <w:sz w:val="22"/>
                <w:szCs w:val="22"/>
                <w:highlight w:val="green"/>
              </w:rPr>
            </w:pPr>
            <w:r w:rsidRPr="00DD624A">
              <w:rPr>
                <w:rFonts w:asciiTheme="minorHAnsi" w:hAnsiTheme="minorHAnsi" w:cstheme="minorHAnsi"/>
                <w:b/>
                <w:bCs/>
                <w:sz w:val="22"/>
                <w:szCs w:val="22"/>
                <w:highlight w:val="green"/>
              </w:rPr>
              <w:t>The section “III.II.2.1 Declaration Lodged Prior to Presentation of Goods” will be updated as follows:</w:t>
            </w:r>
          </w:p>
          <w:p w14:paraId="31B355A9" w14:textId="5F2C30DB" w:rsidR="009650AA" w:rsidRPr="00DD624A" w:rsidRDefault="009650AA" w:rsidP="009650AA">
            <w:pPr>
              <w:rPr>
                <w:rFonts w:asciiTheme="minorHAnsi" w:hAnsiTheme="minorHAnsi" w:cstheme="minorHAnsi"/>
                <w:b/>
                <w:bCs/>
                <w:sz w:val="22"/>
                <w:szCs w:val="22"/>
                <w:highlight w:val="green"/>
              </w:rPr>
            </w:pPr>
          </w:p>
          <w:p w14:paraId="3D5B3300" w14:textId="22552477" w:rsidR="009650AA" w:rsidRDefault="009650AA" w:rsidP="009650AA">
            <w:pPr>
              <w:rPr>
                <w:rFonts w:asciiTheme="minorHAnsi" w:hAnsiTheme="minorHAnsi" w:cstheme="minorHAnsi"/>
                <w:b/>
                <w:bCs/>
                <w:sz w:val="22"/>
                <w:szCs w:val="22"/>
              </w:rPr>
            </w:pPr>
            <w:r w:rsidRPr="00DD624A">
              <w:rPr>
                <w:highlight w:val="green"/>
              </w:rPr>
              <w:t xml:space="preserve">After the risk analysis, the Office of Departure may control the movement and for this reason, the Holder of the Transit Procedure (provided that they are an AEO) is notified about the intention of the Customs Officer to potentially control the goods with the ‘Control Decision Notification’ E_CTR_DEC (IE060) message (having the data element TRANSIT OPERATION-Notification type = ‘2-Intention to Control’). </w:t>
            </w:r>
            <w:r w:rsidRPr="00DD624A">
              <w:rPr>
                <w:color w:val="FF0000"/>
                <w:highlight w:val="green"/>
              </w:rPr>
              <w:t>The notification via the message ‘Control Decision Notification’ E_CTR_DEC (IE060) shall not be provided to AEO, where it may jeopardize the controls to be carried out or the results thereof.</w:t>
            </w:r>
          </w:p>
          <w:p w14:paraId="6F204D0E" w14:textId="25663D22" w:rsidR="009650AA" w:rsidRDefault="009650AA" w:rsidP="009650AA">
            <w:pPr>
              <w:rPr>
                <w:rFonts w:asciiTheme="minorHAnsi" w:hAnsiTheme="minorHAnsi" w:cstheme="minorHAnsi"/>
                <w:b/>
                <w:bCs/>
                <w:sz w:val="22"/>
                <w:szCs w:val="22"/>
              </w:rPr>
            </w:pPr>
          </w:p>
          <w:p w14:paraId="5E440982" w14:textId="1A1C3240" w:rsidR="001E4A56" w:rsidRDefault="001E4A56" w:rsidP="001E4A56">
            <w:pPr>
              <w:pStyle w:val="ListParagraph"/>
              <w:numPr>
                <w:ilvl w:val="0"/>
                <w:numId w:val="37"/>
              </w:numPr>
              <w:ind w:left="339"/>
              <w:rPr>
                <w:rFonts w:asciiTheme="minorHAnsi" w:hAnsiTheme="minorHAnsi" w:cstheme="minorHAnsi"/>
                <w:b/>
                <w:bCs/>
                <w:sz w:val="22"/>
                <w:szCs w:val="22"/>
                <w:highlight w:val="green"/>
              </w:rPr>
            </w:pPr>
            <w:r w:rsidRPr="001E4A56">
              <w:rPr>
                <w:rFonts w:asciiTheme="minorHAnsi" w:hAnsiTheme="minorHAnsi" w:cstheme="minorHAnsi"/>
                <w:b/>
                <w:bCs/>
                <w:sz w:val="22"/>
                <w:szCs w:val="22"/>
                <w:highlight w:val="green"/>
              </w:rPr>
              <w:t>The section “III.V.7.1 Invalidation at Office of Departure” will be updated as follows:</w:t>
            </w:r>
          </w:p>
          <w:p w14:paraId="04339825" w14:textId="7C7480A1" w:rsidR="001E4A56" w:rsidRDefault="001E4A56" w:rsidP="001E4A56">
            <w:pPr>
              <w:rPr>
                <w:rFonts w:asciiTheme="minorHAnsi" w:hAnsiTheme="minorHAnsi" w:cstheme="minorHAnsi"/>
                <w:b/>
                <w:bCs/>
                <w:sz w:val="22"/>
                <w:szCs w:val="22"/>
                <w:highlight w:val="green"/>
              </w:rPr>
            </w:pPr>
          </w:p>
          <w:p w14:paraId="5BB19CAE" w14:textId="77777777" w:rsidR="00CE0D64" w:rsidRPr="00CE0D64" w:rsidRDefault="00CE0D64" w:rsidP="00CE0D64">
            <w:pPr>
              <w:rPr>
                <w:highlight w:val="green"/>
              </w:rPr>
            </w:pPr>
            <w:r w:rsidRPr="00CE0D64">
              <w:rPr>
                <w:highlight w:val="green"/>
              </w:rPr>
              <w:t xml:space="preserve">Before release for transit, the Holder of the Transit Procedure sends a ‘Declaration Invalidation Request’ E_DEC_INV (IE014), and the Office of Departure responds with an ‘Invalidation Decision’ E_INV_DEC (IE009), if the </w:t>
            </w:r>
            <w:r w:rsidRPr="00CE0D64">
              <w:rPr>
                <w:color w:val="FF0000"/>
                <w:highlight w:val="green"/>
              </w:rPr>
              <w:t>‘Declaration Invalidation Request’ E_DEC_INV (IE014) is valid (in terms of syntax and R/Cs), and when the</w:t>
            </w:r>
            <w:ins w:id="8" w:author="DANIIL Georgios" w:date="2022-02-27T11:07:00Z">
              <w:r w:rsidRPr="00CE0D64">
                <w:rPr>
                  <w:highlight w:val="green"/>
                </w:rPr>
                <w:t xml:space="preserve"> </w:t>
              </w:r>
            </w:ins>
            <w:r w:rsidRPr="00CE0D64">
              <w:rPr>
                <w:highlight w:val="green"/>
              </w:rPr>
              <w:t>following condition is satisfied:</w:t>
            </w:r>
          </w:p>
          <w:p w14:paraId="47D4B2FA" w14:textId="77777777" w:rsidR="00CE0D64" w:rsidRPr="00CE0D64" w:rsidRDefault="00CE0D64" w:rsidP="00CE0D64">
            <w:pPr>
              <w:pStyle w:val="CommentText"/>
              <w:numPr>
                <w:ilvl w:val="0"/>
                <w:numId w:val="48"/>
              </w:numPr>
              <w:tabs>
                <w:tab w:val="left" w:pos="1134"/>
                <w:tab w:val="left" w:pos="1701"/>
                <w:tab w:val="left" w:pos="2268"/>
              </w:tabs>
              <w:spacing w:before="240"/>
              <w:jc w:val="both"/>
              <w:rPr>
                <w:highlight w:val="green"/>
              </w:rPr>
            </w:pPr>
            <w:r w:rsidRPr="00CE0D64">
              <w:rPr>
                <w:highlight w:val="green"/>
              </w:rPr>
              <w:t>The state of the movement is any of the following:</w:t>
            </w:r>
          </w:p>
          <w:p w14:paraId="45E2ECA6" w14:textId="77777777" w:rsidR="00CE0D64" w:rsidRPr="00CE0D64" w:rsidRDefault="00CE0D64" w:rsidP="00CE0D64">
            <w:pPr>
              <w:pStyle w:val="CommentText"/>
              <w:numPr>
                <w:ilvl w:val="1"/>
                <w:numId w:val="49"/>
              </w:numPr>
              <w:tabs>
                <w:tab w:val="left" w:pos="1134"/>
                <w:tab w:val="left" w:pos="1701"/>
                <w:tab w:val="left" w:pos="2268"/>
              </w:tabs>
              <w:spacing w:before="240"/>
              <w:jc w:val="both"/>
              <w:rPr>
                <w:highlight w:val="green"/>
              </w:rPr>
            </w:pPr>
            <w:r w:rsidRPr="00CE0D64">
              <w:rPr>
                <w:highlight w:val="green"/>
              </w:rPr>
              <w:t>Accepted, or</w:t>
            </w:r>
          </w:p>
          <w:p w14:paraId="2D9D6F40" w14:textId="77777777" w:rsidR="00CE0D64" w:rsidRPr="00CE0D64" w:rsidRDefault="00CE0D64" w:rsidP="00CE0D64">
            <w:pPr>
              <w:pStyle w:val="CommentText"/>
              <w:numPr>
                <w:ilvl w:val="1"/>
                <w:numId w:val="49"/>
              </w:numPr>
              <w:tabs>
                <w:tab w:val="left" w:pos="1134"/>
                <w:tab w:val="left" w:pos="1701"/>
                <w:tab w:val="left" w:pos="2268"/>
              </w:tabs>
              <w:spacing w:before="240"/>
              <w:jc w:val="both"/>
              <w:rPr>
                <w:highlight w:val="green"/>
              </w:rPr>
            </w:pPr>
            <w:r w:rsidRPr="00CE0D64">
              <w:rPr>
                <w:highlight w:val="green"/>
              </w:rPr>
              <w:t>Under release request, or</w:t>
            </w:r>
          </w:p>
          <w:p w14:paraId="0BC1C704" w14:textId="77777777" w:rsidR="00CE0D64" w:rsidRPr="00CE0D64" w:rsidRDefault="00CE0D64" w:rsidP="00CE0D64">
            <w:pPr>
              <w:pStyle w:val="CommentText"/>
              <w:numPr>
                <w:ilvl w:val="1"/>
                <w:numId w:val="49"/>
              </w:numPr>
              <w:tabs>
                <w:tab w:val="left" w:pos="1134"/>
                <w:tab w:val="left" w:pos="1701"/>
                <w:tab w:val="left" w:pos="2268"/>
              </w:tabs>
              <w:spacing w:before="240"/>
              <w:jc w:val="both"/>
              <w:rPr>
                <w:highlight w:val="green"/>
              </w:rPr>
            </w:pPr>
            <w:r w:rsidRPr="00CE0D64">
              <w:rPr>
                <w:highlight w:val="green"/>
              </w:rPr>
              <w:t>Idle, or</w:t>
            </w:r>
          </w:p>
          <w:p w14:paraId="23FC92FC" w14:textId="77777777" w:rsidR="00CE0D64" w:rsidRPr="00CE0D64" w:rsidRDefault="00CE0D64" w:rsidP="00CE0D64">
            <w:pPr>
              <w:pStyle w:val="CommentText"/>
              <w:numPr>
                <w:ilvl w:val="1"/>
                <w:numId w:val="49"/>
              </w:numPr>
              <w:tabs>
                <w:tab w:val="left" w:pos="1134"/>
                <w:tab w:val="left" w:pos="1701"/>
                <w:tab w:val="left" w:pos="2268"/>
              </w:tabs>
              <w:spacing w:before="240"/>
              <w:jc w:val="both"/>
              <w:rPr>
                <w:highlight w:val="green"/>
              </w:rPr>
            </w:pPr>
            <w:r w:rsidRPr="00CE0D64">
              <w:rPr>
                <w:highlight w:val="green"/>
              </w:rPr>
              <w:t>Guarantee under registration, or</w:t>
            </w:r>
          </w:p>
          <w:p w14:paraId="2B9F9FAB" w14:textId="77777777" w:rsidR="00CE0D64" w:rsidRPr="00CE0D64" w:rsidRDefault="00CE0D64" w:rsidP="00CE0D64">
            <w:pPr>
              <w:pStyle w:val="CommentText"/>
              <w:numPr>
                <w:ilvl w:val="1"/>
                <w:numId w:val="49"/>
              </w:numPr>
              <w:tabs>
                <w:tab w:val="left" w:pos="1134"/>
                <w:tab w:val="left" w:pos="1701"/>
                <w:tab w:val="left" w:pos="2268"/>
              </w:tabs>
              <w:spacing w:before="240"/>
              <w:jc w:val="both"/>
              <w:rPr>
                <w:highlight w:val="green"/>
              </w:rPr>
            </w:pPr>
            <w:r w:rsidRPr="00CE0D64">
              <w:rPr>
                <w:highlight w:val="green"/>
              </w:rPr>
              <w:t>Guarantee under amendment, or</w:t>
            </w:r>
          </w:p>
          <w:p w14:paraId="25BD3FF6" w14:textId="220BBA44" w:rsidR="00CE0D64" w:rsidRDefault="00CE0D64" w:rsidP="00CE0D64">
            <w:pPr>
              <w:pStyle w:val="CommentText"/>
              <w:numPr>
                <w:ilvl w:val="1"/>
                <w:numId w:val="49"/>
              </w:numPr>
              <w:tabs>
                <w:tab w:val="left" w:pos="1134"/>
                <w:tab w:val="left" w:pos="1701"/>
                <w:tab w:val="left" w:pos="2268"/>
              </w:tabs>
              <w:spacing w:before="240"/>
              <w:jc w:val="both"/>
              <w:rPr>
                <w:highlight w:val="green"/>
              </w:rPr>
            </w:pPr>
            <w:r w:rsidRPr="00CE0D64">
              <w:rPr>
                <w:highlight w:val="green"/>
              </w:rPr>
              <w:t>Guarantee registered.</w:t>
            </w:r>
          </w:p>
          <w:p w14:paraId="36F59101" w14:textId="77777777" w:rsidR="0071045D" w:rsidRPr="00CE0D64" w:rsidRDefault="0071045D" w:rsidP="0071045D">
            <w:pPr>
              <w:pStyle w:val="CommentText"/>
              <w:tabs>
                <w:tab w:val="left" w:pos="1134"/>
                <w:tab w:val="left" w:pos="1701"/>
                <w:tab w:val="left" w:pos="2268"/>
              </w:tabs>
              <w:spacing w:before="240"/>
              <w:ind w:left="1440"/>
              <w:jc w:val="both"/>
              <w:rPr>
                <w:highlight w:val="green"/>
              </w:rPr>
            </w:pPr>
          </w:p>
          <w:p w14:paraId="684B75DD" w14:textId="4254D297" w:rsidR="00CE0D64" w:rsidRPr="00CE0D64" w:rsidRDefault="00CE0D64" w:rsidP="00CE0D64">
            <w:pPr>
              <w:rPr>
                <w:iCs/>
                <w:color w:val="FF0000"/>
                <w:highlight w:val="green"/>
              </w:rPr>
            </w:pPr>
            <w:r w:rsidRPr="00CE0D64">
              <w:rPr>
                <w:iCs/>
                <w:color w:val="FF0000"/>
                <w:highlight w:val="green"/>
              </w:rPr>
              <w:t xml:space="preserve">In case the </w:t>
            </w:r>
            <w:r w:rsidRPr="00CE0D64">
              <w:rPr>
                <w:color w:val="FF0000"/>
                <w:highlight w:val="green"/>
              </w:rPr>
              <w:t xml:space="preserve">‘Declaration Invalidation Request’ E_DEC_INV (IE014) message, that is received from the Holder of the Transit Procedure, </w:t>
            </w:r>
            <w:r w:rsidRPr="00CE0D64">
              <w:rPr>
                <w:iCs/>
                <w:color w:val="FF0000"/>
                <w:highlight w:val="green"/>
              </w:rPr>
              <w:t xml:space="preserve">is invalid (e.g. in terms of R/Cs), the Office of Departure sends to the Holder of the Transit Procedure the ‘Rejection from Office of Departure’ E_DEP_REJ (IE056). </w:t>
            </w:r>
          </w:p>
          <w:p w14:paraId="4B1FC00C" w14:textId="77777777" w:rsidR="00CE0D64" w:rsidRPr="00CE0D64" w:rsidRDefault="00CE0D64" w:rsidP="00CE0D64">
            <w:pPr>
              <w:rPr>
                <w:iCs/>
                <w:color w:val="FF0000"/>
                <w:highlight w:val="green"/>
              </w:rPr>
            </w:pPr>
          </w:p>
          <w:p w14:paraId="1C779A79" w14:textId="31F593A6" w:rsidR="005718C1" w:rsidRPr="00CE0D64" w:rsidRDefault="00CE0D64" w:rsidP="00CE0D64">
            <w:pPr>
              <w:rPr>
                <w:rFonts w:asciiTheme="minorHAnsi" w:hAnsiTheme="minorHAnsi" w:cstheme="minorHAnsi"/>
                <w:b/>
                <w:bCs/>
                <w:sz w:val="22"/>
                <w:szCs w:val="22"/>
                <w:highlight w:val="green"/>
              </w:rPr>
            </w:pPr>
            <w:r w:rsidRPr="00CE0D64">
              <w:rPr>
                <w:iCs/>
                <w:color w:val="FF0000"/>
                <w:highlight w:val="green"/>
              </w:rPr>
              <w:t xml:space="preserve">But, in the specific case that the </w:t>
            </w:r>
            <w:r w:rsidRPr="00CE0D64">
              <w:rPr>
                <w:color w:val="FF0000"/>
                <w:highlight w:val="green"/>
              </w:rPr>
              <w:t xml:space="preserve">‘Declaration Invalidation Request’ E_DEC_INV (IE014) message, sent by the Holder of the Transit Procedure, </w:t>
            </w:r>
            <w:r w:rsidRPr="00CE0D64">
              <w:rPr>
                <w:iCs/>
                <w:color w:val="FF0000"/>
                <w:highlight w:val="green"/>
              </w:rPr>
              <w:t>is received in an inappropriate state (e.g. after release for transit), then the Office of Departure sends to the Holder of the Transit Procedure a ‘Invalidation Decision’ E_INV_DEC (IE009) message with a negative invalidation decision.</w:t>
            </w:r>
          </w:p>
          <w:p w14:paraId="267DEEFE" w14:textId="77777777" w:rsidR="001E4A56" w:rsidRPr="001E4A56" w:rsidRDefault="001E4A56" w:rsidP="001E4A56">
            <w:pPr>
              <w:rPr>
                <w:rFonts w:asciiTheme="minorHAnsi" w:hAnsiTheme="minorHAnsi" w:cstheme="minorHAnsi"/>
                <w:b/>
                <w:bCs/>
                <w:sz w:val="22"/>
                <w:szCs w:val="22"/>
                <w:highlight w:val="green"/>
              </w:rPr>
            </w:pPr>
          </w:p>
          <w:p w14:paraId="257408E4" w14:textId="77777777" w:rsidR="009650AA" w:rsidRPr="00135BFC" w:rsidRDefault="009650AA" w:rsidP="007D2580">
            <w:pPr>
              <w:rPr>
                <w:rFonts w:asciiTheme="minorHAnsi" w:hAnsiTheme="minorHAnsi" w:cstheme="minorHAnsi"/>
                <w:b/>
                <w:bCs/>
                <w:sz w:val="22"/>
                <w:szCs w:val="22"/>
              </w:rPr>
            </w:pPr>
          </w:p>
          <w:p w14:paraId="1D0DE5C7" w14:textId="77777777" w:rsidR="00F30A94" w:rsidRPr="00135BFC" w:rsidRDefault="00F30A94" w:rsidP="00F30A94">
            <w:pPr>
              <w:rPr>
                <w:rFonts w:asciiTheme="minorHAnsi" w:hAnsiTheme="minorHAnsi" w:cs="Arial"/>
                <w:sz w:val="22"/>
                <w:szCs w:val="22"/>
                <w:lang w:val="en-US"/>
              </w:rPr>
            </w:pPr>
            <w:r w:rsidRPr="00135BFC">
              <w:rPr>
                <w:rFonts w:asciiTheme="minorHAnsi" w:hAnsiTheme="minorHAnsi" w:cs="Arial"/>
                <w:b/>
                <w:bCs/>
                <w:sz w:val="22"/>
                <w:szCs w:val="22"/>
                <w:u w:val="single"/>
                <w:lang w:val="en-US"/>
              </w:rPr>
              <w:t>IMPACT ASSESSMENT</w:t>
            </w:r>
            <w:r w:rsidRPr="00135BFC">
              <w:rPr>
                <w:rFonts w:asciiTheme="minorHAnsi" w:hAnsiTheme="minorHAnsi" w:cs="Arial"/>
                <w:b/>
                <w:bCs/>
                <w:sz w:val="22"/>
                <w:szCs w:val="22"/>
                <w:lang w:val="en-US"/>
              </w:rPr>
              <w:t xml:space="preserve"> </w:t>
            </w:r>
          </w:p>
          <w:p w14:paraId="3934C90D" w14:textId="594EBD1D" w:rsidR="00F30A94" w:rsidRDefault="00F30A94" w:rsidP="00F30A94">
            <w:pPr>
              <w:rPr>
                <w:rFonts w:asciiTheme="minorHAnsi" w:hAnsiTheme="minorHAnsi" w:cstheme="minorHAnsi"/>
                <w:sz w:val="22"/>
                <w:szCs w:val="22"/>
              </w:rPr>
            </w:pPr>
          </w:p>
          <w:p w14:paraId="44345049" w14:textId="77777777" w:rsidR="00E96A51" w:rsidRDefault="00E96A51" w:rsidP="00E96A51">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25F8DFD5" w14:textId="77777777" w:rsidR="00E96A51" w:rsidRDefault="00E96A51" w:rsidP="00E96A51">
            <w:pPr>
              <w:rPr>
                <w:rFonts w:asciiTheme="minorHAnsi" w:hAnsiTheme="minorHAnsi" w:cstheme="minorHAnsi"/>
                <w:b/>
                <w:bCs/>
                <w:sz w:val="22"/>
                <w:szCs w:val="22"/>
              </w:rPr>
            </w:pPr>
          </w:p>
          <w:p w14:paraId="57AFA3A7" w14:textId="3A5A1CE5" w:rsidR="00E96A51" w:rsidRDefault="00E96A51" w:rsidP="00E96A51">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Pr>
                <w:rFonts w:asciiTheme="minorHAnsi" w:hAnsiTheme="minorHAnsi" w:cstheme="minorBidi"/>
                <w:b/>
                <w:bCs/>
                <w:i/>
                <w:sz w:val="22"/>
                <w:szCs w:val="22"/>
                <w:u w:val="single"/>
              </w:rPr>
              <w:t>purely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(Main Document and Appendix N) and assumed to have no implementation impact for the NAs. </w:t>
            </w:r>
            <w:r>
              <w:rPr>
                <w:rFonts w:asciiTheme="minorHAnsi" w:hAnsiTheme="minorHAnsi" w:cstheme="minorHAnsi"/>
                <w:sz w:val="22"/>
                <w:szCs w:val="22"/>
              </w:rPr>
              <w:t>The Functional Specifications (FSS/BPM)-v5.30 are already aligned to this text.</w:t>
            </w:r>
          </w:p>
          <w:p w14:paraId="08261D21" w14:textId="77777777" w:rsidR="00E96A51" w:rsidRDefault="00E96A51" w:rsidP="00E96A51">
            <w:pPr>
              <w:rPr>
                <w:rFonts w:ascii="Calibri" w:eastAsia="Calibri" w:hAnsi="Calibri" w:cs="Calibri"/>
                <w:color w:val="000000" w:themeColor="text1"/>
                <w:sz w:val="22"/>
                <w:szCs w:val="22"/>
                <w:lang w:val="en-IE"/>
              </w:rPr>
            </w:pPr>
          </w:p>
          <w:p w14:paraId="39383E33" w14:textId="77777777" w:rsidR="00E96A51" w:rsidRDefault="00E96A51" w:rsidP="00E96A51">
            <w:pPr>
              <w:rPr>
                <w:rFonts w:asciiTheme="minorHAnsi" w:hAnsiTheme="minorHAnsi" w:cstheme="minorHAnsi"/>
                <w:sz w:val="22"/>
                <w:szCs w:val="22"/>
              </w:rPr>
            </w:pPr>
            <w:r>
              <w:rPr>
                <w:rFonts w:asciiTheme="minorHAnsi" w:hAnsiTheme="minorHAnsi" w:cstheme="minorHAnsi"/>
                <w:sz w:val="22"/>
                <w:szCs w:val="22"/>
              </w:rPr>
              <w:t>If t</w:t>
            </w:r>
            <w:r w:rsidRPr="00993523">
              <w:rPr>
                <w:rFonts w:asciiTheme="minorHAnsi" w:hAnsiTheme="minorHAnsi" w:cstheme="minorHAnsi"/>
                <w:sz w:val="22"/>
                <w:szCs w:val="22"/>
              </w:rPr>
              <w:t xml:space="preserve">his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Pr>
                <w:rFonts w:asciiTheme="minorHAnsi" w:hAnsiTheme="minorHAnsi" w:cstheme="minorHAnsi"/>
                <w:sz w:val="22"/>
                <w:szCs w:val="22"/>
              </w:rPr>
              <w:t>requires a correction of a NTA(NCTS-P5), i</w:t>
            </w:r>
            <w:r w:rsidRPr="00993523">
              <w:rPr>
                <w:rFonts w:asciiTheme="minorHAnsi" w:hAnsiTheme="minorHAnsi" w:cstheme="minorHAnsi"/>
                <w:sz w:val="22"/>
                <w:szCs w:val="22"/>
              </w:rPr>
              <w:t xml:space="preserve">t is considered that the change proposed has no impact on business continuity and can therefore be deployed in a </w:t>
            </w:r>
            <w:r w:rsidRPr="00BC47EA">
              <w:rPr>
                <w:rFonts w:asciiTheme="minorHAnsi" w:hAnsiTheme="minorHAnsi" w:cstheme="minorHAnsi"/>
                <w:b/>
                <w:bCs/>
                <w:i/>
                <w:sz w:val="22"/>
                <w:szCs w:val="22"/>
              </w:rPr>
              <w:t>flexible</w:t>
            </w:r>
            <w:r>
              <w:rPr>
                <w:rFonts w:asciiTheme="minorHAnsi" w:hAnsiTheme="minorHAnsi" w:cstheme="minorHAnsi"/>
                <w:b/>
                <w:bCs/>
                <w:sz w:val="22"/>
                <w:szCs w:val="22"/>
              </w:rPr>
              <w:t xml:space="preserve"> way</w:t>
            </w:r>
            <w:r w:rsidRPr="00993523">
              <w:rPr>
                <w:rFonts w:asciiTheme="minorHAnsi" w:hAnsiTheme="minorHAnsi" w:cstheme="minorHAnsi"/>
                <w:sz w:val="22"/>
                <w:szCs w:val="22"/>
              </w:rPr>
              <w:t xml:space="preserve">. </w:t>
            </w:r>
          </w:p>
          <w:p w14:paraId="3DB701BF" w14:textId="77777777" w:rsidR="00E96A51" w:rsidRDefault="00E96A51" w:rsidP="00E96A51">
            <w:pPr>
              <w:rPr>
                <w:rFonts w:ascii="Calibri" w:eastAsia="Calibri" w:hAnsi="Calibri" w:cs="Calibri"/>
                <w:color w:val="000000" w:themeColor="text1"/>
                <w:sz w:val="22"/>
                <w:szCs w:val="22"/>
                <w:lang w:val="en-IE"/>
              </w:rPr>
            </w:pPr>
          </w:p>
          <w:p w14:paraId="30CAC059" w14:textId="77777777" w:rsidR="00E96A51" w:rsidRDefault="00E96A51" w:rsidP="00E96A51">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lastRenderedPageBreak/>
              <w:t>Proposed</w:t>
            </w:r>
            <w:r>
              <w:rPr>
                <w:rFonts w:ascii="Calibri" w:eastAsia="Calibri" w:hAnsi="Calibri" w:cs="Calibri"/>
                <w:color w:val="000000" w:themeColor="text1"/>
                <w:sz w:val="22"/>
                <w:szCs w:val="22"/>
                <w:lang w:val="en-IE"/>
              </w:rPr>
              <w:t xml:space="preserve"> date of applicability in Operations (T-Ops):   </w:t>
            </w:r>
            <w:r w:rsidRPr="00982DCE">
              <w:rPr>
                <w:rFonts w:ascii="Calibri" w:eastAsia="Calibri" w:hAnsi="Calibri" w:cs="Calibri"/>
                <w:color w:val="000000" w:themeColor="text1"/>
                <w:sz w:val="22"/>
                <w:szCs w:val="22"/>
                <w:u w:val="single"/>
                <w:lang w:val="en-IE"/>
              </w:rPr>
              <w:t>As soon as possible</w:t>
            </w:r>
            <w:r>
              <w:rPr>
                <w:rFonts w:ascii="Calibri" w:eastAsia="Calibri" w:hAnsi="Calibri" w:cs="Calibri"/>
                <w:color w:val="000000" w:themeColor="text1"/>
                <w:sz w:val="22"/>
                <w:szCs w:val="22"/>
                <w:lang w:val="en-IE"/>
              </w:rPr>
              <w:t>, at latest 1.12.2023 (</w:t>
            </w:r>
            <w:r w:rsidRPr="00BC47EA">
              <w:rPr>
                <w:rFonts w:ascii="Calibri" w:eastAsia="Calibri" w:hAnsi="Calibri" w:cs="Calibri"/>
                <w:b/>
                <w:i/>
                <w:color w:val="000000" w:themeColor="text1"/>
                <w:sz w:val="22"/>
                <w:szCs w:val="22"/>
                <w:lang w:val="en-IE"/>
              </w:rPr>
              <w:t>flexible</w:t>
            </w:r>
            <w:r>
              <w:rPr>
                <w:rFonts w:ascii="Calibri" w:eastAsia="Calibri" w:hAnsi="Calibri" w:cs="Calibri"/>
                <w:color w:val="000000" w:themeColor="text1"/>
                <w:sz w:val="22"/>
                <w:szCs w:val="22"/>
                <w:lang w:val="en-IE"/>
              </w:rPr>
              <w:t>)</w:t>
            </w:r>
          </w:p>
          <w:p w14:paraId="6D41E681" w14:textId="77777777" w:rsidR="00E96A51" w:rsidRDefault="00E96A51" w:rsidP="00E96A51">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1434CA58" w14:textId="77777777" w:rsidR="00E96A51" w:rsidRDefault="00E96A51" w:rsidP="00E96A51">
            <w:pPr>
              <w:rPr>
                <w:rFonts w:asciiTheme="minorHAnsi" w:hAnsiTheme="minorHAnsi" w:cstheme="minorHAnsi"/>
                <w:sz w:val="22"/>
                <w:szCs w:val="22"/>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48433F9A" w14:textId="77777777" w:rsidR="00E96A51" w:rsidRDefault="00E96A51" w:rsidP="00E96A51">
            <w:pPr>
              <w:rPr>
                <w:rFonts w:asciiTheme="minorHAnsi" w:hAnsiTheme="minorHAnsi" w:cstheme="minorHAnsi"/>
                <w:b/>
                <w:bCs/>
                <w:sz w:val="22"/>
                <w:szCs w:val="22"/>
                <w:u w:val="single"/>
              </w:rPr>
            </w:pPr>
          </w:p>
          <w:p w14:paraId="56EBC22C" w14:textId="77777777" w:rsidR="00E96A51" w:rsidRDefault="00E96A51" w:rsidP="00E96A51">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2D84F9E9" w14:textId="77777777" w:rsidR="00E96A51" w:rsidRDefault="00E96A51" w:rsidP="00E96A51">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Possible confusion for Business Analysts.</w:t>
            </w:r>
          </w:p>
          <w:p w14:paraId="61743702" w14:textId="77777777" w:rsidR="00E96A51" w:rsidRDefault="00E96A51" w:rsidP="00E96A51">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Very low.</w:t>
            </w:r>
          </w:p>
          <w:p w14:paraId="426F3FFD" w14:textId="77777777" w:rsidR="00E96A51" w:rsidRDefault="00E96A51" w:rsidP="00E96A51">
            <w:pPr>
              <w:rPr>
                <w:rFonts w:asciiTheme="minorHAnsi" w:hAnsiTheme="minorHAnsi" w:cstheme="minorBidi"/>
              </w:rPr>
            </w:pPr>
          </w:p>
          <w:p w14:paraId="40F694D7" w14:textId="77777777" w:rsidR="00E96A51" w:rsidRDefault="00E96A51" w:rsidP="00E96A51">
            <w:pPr>
              <w:rPr>
                <w:rFonts w:asciiTheme="minorHAnsi" w:hAnsiTheme="minorHAnsi" w:cstheme="minorHAnsi"/>
                <w:sz w:val="22"/>
                <w:szCs w:val="22"/>
              </w:rPr>
            </w:pPr>
            <w:r>
              <w:rPr>
                <w:rFonts w:asciiTheme="minorHAnsi" w:hAnsiTheme="minorHAnsi" w:cstheme="minorHAnsi"/>
                <w:sz w:val="22"/>
                <w:szCs w:val="22"/>
              </w:rPr>
              <w:t xml:space="preserve">Impacted IEs: </w:t>
            </w:r>
          </w:p>
          <w:p w14:paraId="4EB8E455" w14:textId="77777777" w:rsidR="00E96A51" w:rsidRPr="00C27095" w:rsidRDefault="00E96A51" w:rsidP="00E96A51">
            <w:pPr>
              <w:pStyle w:val="ListParagraph"/>
              <w:numPr>
                <w:ilvl w:val="0"/>
                <w:numId w:val="15"/>
              </w:numPr>
              <w:ind w:left="360"/>
              <w:rPr>
                <w:rFonts w:asciiTheme="minorHAnsi" w:hAnsiTheme="minorHAnsi" w:cstheme="minorHAnsi"/>
                <w:sz w:val="22"/>
                <w:szCs w:val="22"/>
              </w:rPr>
            </w:pPr>
            <w:r w:rsidRPr="00C27095">
              <w:rPr>
                <w:rFonts w:asciiTheme="minorHAnsi" w:hAnsiTheme="minorHAnsi" w:cstheme="minorHAnsi"/>
                <w:sz w:val="22"/>
                <w:szCs w:val="22"/>
              </w:rPr>
              <w:t>None</w:t>
            </w:r>
          </w:p>
          <w:p w14:paraId="261C5DC2" w14:textId="77777777" w:rsidR="00E96A51" w:rsidRDefault="00E96A51" w:rsidP="00E96A51">
            <w:pPr>
              <w:rPr>
                <w:rFonts w:asciiTheme="minorHAnsi" w:hAnsiTheme="minorHAnsi" w:cstheme="minorHAnsi"/>
                <w:sz w:val="22"/>
                <w:szCs w:val="22"/>
              </w:rPr>
            </w:pPr>
          </w:p>
          <w:p w14:paraId="29459CE4" w14:textId="77777777" w:rsidR="00E96A51" w:rsidRDefault="00E96A51" w:rsidP="00E96A51">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6EA0A041" w14:textId="77777777" w:rsidR="00E96A51" w:rsidRPr="00177310" w:rsidRDefault="00E96A51" w:rsidP="00E96A51">
            <w:pPr>
              <w:pStyle w:val="ListParagraph"/>
              <w:numPr>
                <w:ilvl w:val="0"/>
                <w:numId w:val="15"/>
              </w:numPr>
              <w:ind w:left="360"/>
              <w:rPr>
                <w:rFonts w:asciiTheme="minorHAnsi" w:hAnsiTheme="minorHAnsi" w:cs="Arial"/>
                <w:sz w:val="22"/>
                <w:szCs w:val="22"/>
              </w:rPr>
            </w:pPr>
            <w:r w:rsidRPr="00177310">
              <w:rPr>
                <w:rFonts w:asciiTheme="minorHAnsi" w:hAnsiTheme="minorHAnsi" w:cs="Arial"/>
                <w:b/>
                <w:bCs/>
                <w:sz w:val="22"/>
                <w:szCs w:val="22"/>
              </w:rPr>
              <w:t xml:space="preserve">DDNTA-5.14.1-v1.00 (Main Document): </w:t>
            </w:r>
            <w:r w:rsidRPr="00177310">
              <w:rPr>
                <w:rFonts w:asciiTheme="minorHAnsi" w:hAnsiTheme="minorHAnsi" w:cs="Arial"/>
                <w:b/>
                <w:bCs/>
                <w:sz w:val="22"/>
                <w:szCs w:val="22"/>
                <w:u w:val="single"/>
              </w:rPr>
              <w:t>Yes</w:t>
            </w:r>
            <w:r w:rsidRPr="00177310">
              <w:rPr>
                <w:rFonts w:asciiTheme="minorHAnsi" w:hAnsiTheme="minorHAnsi" w:cs="Arial"/>
                <w:b/>
                <w:bCs/>
                <w:sz w:val="22"/>
                <w:szCs w:val="22"/>
              </w:rPr>
              <w:t>;</w:t>
            </w:r>
          </w:p>
          <w:p w14:paraId="469AD7A9" w14:textId="57614872" w:rsidR="006445BB" w:rsidRPr="006445BB" w:rsidRDefault="006445BB" w:rsidP="006445BB">
            <w:pPr>
              <w:pStyle w:val="ListParagraph"/>
              <w:numPr>
                <w:ilvl w:val="0"/>
                <w:numId w:val="15"/>
              </w:numPr>
              <w:ind w:left="360"/>
              <w:rPr>
                <w:rFonts w:asciiTheme="minorHAnsi" w:hAnsiTheme="minorHAnsi" w:cs="Arial"/>
                <w:b/>
                <w:bCs/>
                <w:sz w:val="22"/>
                <w:szCs w:val="22"/>
              </w:rPr>
            </w:pPr>
            <w:r w:rsidRPr="006445BB">
              <w:rPr>
                <w:rFonts w:asciiTheme="minorHAnsi" w:hAnsiTheme="minorHAnsi" w:cs="Arial"/>
                <w:b/>
                <w:bCs/>
                <w:sz w:val="22"/>
                <w:szCs w:val="22"/>
              </w:rPr>
              <w:t xml:space="preserve">DDNTA-5.14.1-v1.00 (Appendix N): </w:t>
            </w:r>
            <w:r w:rsidRPr="006445BB">
              <w:rPr>
                <w:rFonts w:asciiTheme="minorHAnsi" w:hAnsiTheme="minorHAnsi" w:cs="Arial"/>
                <w:b/>
                <w:bCs/>
                <w:sz w:val="22"/>
                <w:szCs w:val="22"/>
                <w:u w:val="single"/>
              </w:rPr>
              <w:t>Yes</w:t>
            </w:r>
            <w:r w:rsidRPr="006445BB">
              <w:rPr>
                <w:rFonts w:asciiTheme="minorHAnsi" w:hAnsiTheme="minorHAnsi" w:cs="Arial"/>
                <w:b/>
                <w:bCs/>
                <w:sz w:val="22"/>
                <w:szCs w:val="22"/>
              </w:rPr>
              <w:t xml:space="preserve">; </w:t>
            </w:r>
          </w:p>
          <w:p w14:paraId="2330DE1E" w14:textId="6666DB40" w:rsidR="00E96A51" w:rsidRDefault="00E96A51" w:rsidP="00E96A51">
            <w:pPr>
              <w:rPr>
                <w:rFonts w:asciiTheme="minorHAnsi" w:hAnsiTheme="minorHAnsi" w:cs="Arial"/>
                <w:b/>
                <w:bCs/>
              </w:rPr>
            </w:pPr>
          </w:p>
          <w:p w14:paraId="24C5EC28" w14:textId="77777777" w:rsidR="00E96A51" w:rsidRPr="00121A28" w:rsidRDefault="00E96A51" w:rsidP="00E96A5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sidRPr="00121A28">
              <w:rPr>
                <w:rFonts w:asciiTheme="minorHAnsi" w:hAnsiTheme="minorHAnsi" w:cs="Arial"/>
                <w:color w:val="808080" w:themeColor="background1" w:themeShade="80"/>
                <w:sz w:val="22"/>
                <w:szCs w:val="22"/>
              </w:rPr>
              <w:t>UCC IA/DA Annex B: No;</w:t>
            </w:r>
          </w:p>
          <w:p w14:paraId="58018A67" w14:textId="77777777" w:rsidR="00E96A51" w:rsidRPr="00121A28" w:rsidRDefault="00E96A51" w:rsidP="00E96A5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sidRPr="00121A28">
              <w:rPr>
                <w:rFonts w:asciiTheme="minorHAnsi" w:hAnsiTheme="minorHAnsi" w:cs="Arial"/>
                <w:color w:val="808080" w:themeColor="background1" w:themeShade="80"/>
                <w:sz w:val="22"/>
                <w:szCs w:val="22"/>
              </w:rPr>
              <w:t>Functional Specifications (FSS/BPM)</w:t>
            </w:r>
            <w:r>
              <w:rPr>
                <w:rFonts w:asciiTheme="minorHAnsi" w:hAnsiTheme="minorHAnsi" w:cstheme="minorHAnsi"/>
                <w:color w:val="808080" w:themeColor="background1" w:themeShade="80"/>
                <w:sz w:val="22"/>
                <w:szCs w:val="22"/>
              </w:rPr>
              <w:t>-v5.30</w:t>
            </w:r>
            <w:r w:rsidRPr="00121A28">
              <w:rPr>
                <w:rFonts w:asciiTheme="minorHAnsi" w:hAnsiTheme="minorHAnsi" w:cs="Arial"/>
                <w:color w:val="808080" w:themeColor="background1" w:themeShade="80"/>
                <w:sz w:val="22"/>
                <w:szCs w:val="22"/>
              </w:rPr>
              <w:t>: No;</w:t>
            </w:r>
          </w:p>
          <w:p w14:paraId="4E278362" w14:textId="77777777" w:rsidR="00E96A51" w:rsidRPr="00121A28" w:rsidRDefault="00E96A51" w:rsidP="00E96A51">
            <w:pPr>
              <w:pStyle w:val="ListParagraph"/>
              <w:numPr>
                <w:ilvl w:val="0"/>
                <w:numId w:val="15"/>
              </w:numPr>
              <w:ind w:left="360"/>
              <w:rPr>
                <w:color w:val="808080" w:themeColor="background1" w:themeShade="80"/>
                <w:sz w:val="22"/>
                <w:szCs w:val="22"/>
              </w:rPr>
            </w:pPr>
            <w:r>
              <w:rPr>
                <w:rFonts w:asciiTheme="minorHAnsi" w:hAnsiTheme="minorHAnsi" w:cs="Arial"/>
                <w:color w:val="808080" w:themeColor="background1" w:themeShade="80"/>
                <w:sz w:val="22"/>
                <w:szCs w:val="22"/>
              </w:rPr>
              <w:t>DDCOM-</w:t>
            </w:r>
            <w:r w:rsidRPr="00121A28">
              <w:rPr>
                <w:rFonts w:asciiTheme="minorHAnsi" w:hAnsiTheme="minorHAnsi" w:cs="Arial"/>
                <w:color w:val="808080" w:themeColor="background1" w:themeShade="80"/>
                <w:sz w:val="22"/>
                <w:szCs w:val="22"/>
              </w:rPr>
              <w:t xml:space="preserve">20.3.0-v1.00: No; </w:t>
            </w:r>
          </w:p>
          <w:p w14:paraId="5CE82B01" w14:textId="77777777" w:rsidR="00E96A51" w:rsidRPr="00121A28" w:rsidRDefault="00E96A51" w:rsidP="00E96A5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 xml:space="preserve">DDNTA-5.14.1-v1.00 (Appendix Q2_R_C, PDFs): No; </w:t>
            </w:r>
          </w:p>
          <w:p w14:paraId="51C6AE7D" w14:textId="77777777" w:rsidR="00E96A51" w:rsidRPr="00121A28" w:rsidRDefault="00E96A51" w:rsidP="00E96A5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CSE-v51.6.0: No;</w:t>
            </w:r>
          </w:p>
          <w:p w14:paraId="4E20C52E" w14:textId="77777777" w:rsidR="00E96A51" w:rsidRPr="00121A28" w:rsidRDefault="00E96A51" w:rsidP="00E96A51">
            <w:pPr>
              <w:pStyle w:val="ListParagraph"/>
              <w:numPr>
                <w:ilvl w:val="0"/>
                <w:numId w:val="15"/>
              </w:numPr>
              <w:ind w:left="360"/>
              <w:rPr>
                <w:rFonts w:asciiTheme="minorHAnsi" w:hAnsiTheme="minorHAnsi" w:cs="Arial"/>
                <w:color w:val="808080" w:themeColor="background1" w:themeShade="80"/>
                <w:sz w:val="22"/>
                <w:szCs w:val="22"/>
              </w:rPr>
            </w:pPr>
            <w:r>
              <w:rPr>
                <w:rFonts w:asciiTheme="minorHAnsi" w:hAnsiTheme="minorHAnsi" w:cs="Arial"/>
                <w:color w:val="808080" w:themeColor="background1" w:themeShade="80"/>
                <w:sz w:val="22"/>
                <w:szCs w:val="22"/>
              </w:rPr>
              <w:t>DMP Package-</w:t>
            </w:r>
            <w:r w:rsidRPr="00121A28">
              <w:rPr>
                <w:rFonts w:asciiTheme="minorHAnsi" w:hAnsiTheme="minorHAnsi" w:cs="Arial"/>
                <w:color w:val="808080" w:themeColor="background1" w:themeShade="80"/>
                <w:sz w:val="22"/>
                <w:szCs w:val="22"/>
              </w:rPr>
              <w:t>5.6.0 SfA-v1.00: No (incl. update of file Rules and Conditions_v0.43): No;</w:t>
            </w:r>
          </w:p>
          <w:p w14:paraId="5A395265" w14:textId="77777777" w:rsidR="00E96A51" w:rsidRPr="00121A28" w:rsidRDefault="00E96A51" w:rsidP="00E96A5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CTS-5.6.1-v1.00: No;</w:t>
            </w:r>
          </w:p>
          <w:p w14:paraId="641AE0FA" w14:textId="77777777" w:rsidR="00E96A51" w:rsidRPr="00121A28" w:rsidRDefault="00E96A51" w:rsidP="00E96A5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sidRPr="00121A28">
              <w:rPr>
                <w:rFonts w:asciiTheme="minorHAnsi" w:hAnsiTheme="minorHAnsi" w:cs="Arial"/>
                <w:color w:val="808080" w:themeColor="background1" w:themeShade="80"/>
                <w:sz w:val="22"/>
                <w:szCs w:val="22"/>
              </w:rPr>
              <w:t>ACS - v5.5.0 &amp; ACS-Annex-NCTS: 5.5.0: No</w:t>
            </w:r>
            <w:r w:rsidRPr="00121A28">
              <w:rPr>
                <w:rFonts w:asciiTheme="minorHAnsi" w:hAnsiTheme="minorHAnsi" w:cs="Arial"/>
                <w:color w:val="808080" w:themeColor="background1" w:themeShade="80"/>
                <w:sz w:val="22"/>
                <w:szCs w:val="22"/>
                <w:lang w:val="en-US"/>
              </w:rPr>
              <w:t>;</w:t>
            </w:r>
            <w:r w:rsidRPr="00121A28">
              <w:rPr>
                <w:rFonts w:asciiTheme="minorHAnsi" w:hAnsiTheme="minorHAnsi" w:cs="Arial"/>
                <w:color w:val="808080" w:themeColor="background1" w:themeShade="80"/>
                <w:sz w:val="22"/>
                <w:szCs w:val="22"/>
              </w:rPr>
              <w:t xml:space="preserve"> </w:t>
            </w:r>
          </w:p>
          <w:p w14:paraId="7635D36C" w14:textId="77777777" w:rsidR="00E96A51" w:rsidRPr="00121A28" w:rsidRDefault="00E96A51" w:rsidP="00E96A5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NCTS_CTP-5.7.0-v1.00: No;</w:t>
            </w:r>
          </w:p>
          <w:p w14:paraId="09FCD910" w14:textId="77777777" w:rsidR="00E96A51" w:rsidRPr="00121A28" w:rsidRDefault="00E96A51" w:rsidP="00E96A5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NCTS_TRP-5.7.</w:t>
            </w:r>
            <w:r>
              <w:rPr>
                <w:rFonts w:asciiTheme="minorHAnsi" w:hAnsiTheme="minorHAnsi" w:cs="Arial"/>
                <w:color w:val="808080" w:themeColor="background1" w:themeShade="80"/>
                <w:sz w:val="22"/>
                <w:szCs w:val="22"/>
              </w:rPr>
              <w:t>5</w:t>
            </w:r>
            <w:r w:rsidRPr="00121A28">
              <w:rPr>
                <w:rFonts w:asciiTheme="minorHAnsi" w:hAnsiTheme="minorHAnsi" w:cs="Arial"/>
                <w:color w:val="808080" w:themeColor="background1" w:themeShade="80"/>
                <w:sz w:val="22"/>
                <w:szCs w:val="22"/>
              </w:rPr>
              <w:t xml:space="preserve">: </w:t>
            </w:r>
            <w:r>
              <w:rPr>
                <w:rFonts w:asciiTheme="minorHAnsi" w:hAnsiTheme="minorHAnsi" w:cs="Arial"/>
                <w:color w:val="808080" w:themeColor="background1" w:themeShade="80"/>
                <w:sz w:val="22"/>
                <w:szCs w:val="22"/>
              </w:rPr>
              <w:t>No</w:t>
            </w:r>
            <w:r w:rsidRPr="00121A28">
              <w:rPr>
                <w:rFonts w:asciiTheme="minorHAnsi" w:hAnsiTheme="minorHAnsi" w:cs="Arial"/>
                <w:color w:val="808080" w:themeColor="background1" w:themeShade="80"/>
                <w:sz w:val="22"/>
                <w:szCs w:val="22"/>
              </w:rPr>
              <w:t>;</w:t>
            </w:r>
          </w:p>
          <w:p w14:paraId="441FF3FC" w14:textId="77777777" w:rsidR="00E96A51" w:rsidRPr="00121A28" w:rsidRDefault="00E96A51" w:rsidP="00E96A5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ieCA 1.0.1.0: No;</w:t>
            </w:r>
          </w:p>
          <w:p w14:paraId="18DFD4BB" w14:textId="77777777" w:rsidR="00E96A51" w:rsidRPr="00121A28" w:rsidRDefault="00E96A51" w:rsidP="00E96A51">
            <w:pPr>
              <w:pStyle w:val="ListParagraph"/>
              <w:numPr>
                <w:ilvl w:val="0"/>
                <w:numId w:val="15"/>
              </w:numPr>
              <w:ind w:left="360"/>
              <w:rPr>
                <w:rFonts w:asciiTheme="minorHAnsi" w:eastAsiaTheme="minorEastAsia" w:hAnsiTheme="minorHAnsi" w:cstheme="minorBidi"/>
                <w:color w:val="808080" w:themeColor="background1" w:themeShade="80"/>
                <w:sz w:val="22"/>
                <w:szCs w:val="22"/>
              </w:rPr>
            </w:pPr>
            <w:r>
              <w:rPr>
                <w:rFonts w:asciiTheme="minorHAnsi" w:hAnsiTheme="minorHAnsi" w:cs="Arial"/>
                <w:color w:val="808080" w:themeColor="background1" w:themeShade="80"/>
                <w:sz w:val="22"/>
                <w:szCs w:val="22"/>
              </w:rPr>
              <w:t>CRP-</w:t>
            </w:r>
            <w:r w:rsidRPr="00121A28">
              <w:rPr>
                <w:rFonts w:asciiTheme="minorHAnsi" w:hAnsiTheme="minorHAnsi" w:cs="Arial"/>
                <w:color w:val="808080" w:themeColor="background1" w:themeShade="80"/>
                <w:sz w:val="22"/>
                <w:szCs w:val="22"/>
              </w:rPr>
              <w:t>5.5</w:t>
            </w:r>
            <w:r>
              <w:rPr>
                <w:rFonts w:asciiTheme="minorHAnsi" w:hAnsiTheme="minorHAnsi" w:cs="Arial"/>
                <w:color w:val="808080" w:themeColor="background1" w:themeShade="80"/>
                <w:sz w:val="22"/>
                <w:szCs w:val="22"/>
              </w:rPr>
              <w:t>.0</w:t>
            </w:r>
            <w:r w:rsidRPr="00121A28">
              <w:rPr>
                <w:rFonts w:asciiTheme="minorHAnsi" w:hAnsiTheme="minorHAnsi" w:cs="Arial"/>
                <w:color w:val="808080" w:themeColor="background1" w:themeShade="80"/>
                <w:sz w:val="22"/>
                <w:szCs w:val="22"/>
              </w:rPr>
              <w:t>-v1.00: No;</w:t>
            </w:r>
          </w:p>
          <w:p w14:paraId="5DF0B6AA" w14:textId="77777777" w:rsidR="00E96A51" w:rsidRPr="00121A28" w:rsidRDefault="00E96A51" w:rsidP="00E96A51">
            <w:pPr>
              <w:pStyle w:val="ListParagraph"/>
              <w:numPr>
                <w:ilvl w:val="0"/>
                <w:numId w:val="15"/>
              </w:numPr>
              <w:ind w:left="360"/>
              <w:rPr>
                <w:color w:val="808080" w:themeColor="background1" w:themeShade="80"/>
                <w:sz w:val="22"/>
                <w:szCs w:val="22"/>
              </w:rPr>
            </w:pPr>
            <w:r w:rsidRPr="00121A28">
              <w:rPr>
                <w:rFonts w:asciiTheme="minorHAnsi" w:hAnsiTheme="minorHAnsi" w:cs="Arial"/>
                <w:color w:val="808080" w:themeColor="background1" w:themeShade="80"/>
                <w:sz w:val="22"/>
                <w:szCs w:val="22"/>
              </w:rPr>
              <w:t>CS/MIS2_DATA: No;</w:t>
            </w:r>
          </w:p>
          <w:p w14:paraId="769C8274" w14:textId="77777777" w:rsidR="00E96A51" w:rsidRDefault="00E96A51" w:rsidP="00E96A51">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CS/RD2_DATA: No;</w:t>
            </w:r>
          </w:p>
          <w:p w14:paraId="4D5E4F00" w14:textId="3F73F67F" w:rsidR="00537C4A" w:rsidRPr="00D740CD" w:rsidRDefault="00E96A51" w:rsidP="00D740CD">
            <w:pPr>
              <w:pStyle w:val="ListParagraph"/>
              <w:numPr>
                <w:ilvl w:val="0"/>
                <w:numId w:val="15"/>
              </w:numPr>
              <w:ind w:left="360"/>
              <w:rPr>
                <w:rFonts w:asciiTheme="minorHAnsi" w:hAnsiTheme="minorHAnsi" w:cs="Arial"/>
                <w:color w:val="808080" w:themeColor="background1" w:themeShade="80"/>
                <w:sz w:val="22"/>
                <w:szCs w:val="22"/>
              </w:rPr>
            </w:pPr>
            <w:r w:rsidRPr="00121A28">
              <w:rPr>
                <w:rFonts w:asciiTheme="minorHAnsi" w:hAnsiTheme="minorHAnsi" w:cs="Arial"/>
                <w:color w:val="808080" w:themeColor="background1" w:themeShade="80"/>
                <w:sz w:val="22"/>
                <w:szCs w:val="22"/>
              </w:rPr>
              <w:t>AES-P1 and NCTS-P5 Long-Lived “Legacy” (L3) Movements Study v1.40: No</w:t>
            </w:r>
            <w:r w:rsidRPr="00121A28">
              <w:rPr>
                <w:rFonts w:asciiTheme="minorHAnsi" w:hAnsiTheme="minorHAnsi" w:cs="Arial"/>
                <w:color w:val="808080" w:themeColor="background1" w:themeShade="80"/>
                <w:sz w:val="22"/>
                <w:szCs w:val="22"/>
                <w:lang w:val="en-US"/>
              </w:rPr>
              <w:t>.</w:t>
            </w:r>
          </w:p>
        </w:tc>
      </w:tr>
    </w:tbl>
    <w:p w14:paraId="03349549" w14:textId="77777777" w:rsidR="001F16BA" w:rsidRPr="00A41143" w:rsidRDefault="001F16B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9B4627">
        <w:trPr>
          <w:trHeight w:val="403"/>
        </w:trPr>
        <w:tc>
          <w:tcPr>
            <w:tcW w:w="2802" w:type="dxa"/>
          </w:tcPr>
          <w:p w14:paraId="430F3CFA" w14:textId="102C3549" w:rsidR="009B4627" w:rsidRPr="006B1220" w:rsidRDefault="001D0BB9" w:rsidP="006445BB">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9" w:name="ImpSPEEDECN"/>
            <w:r>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Pr>
                <w:rFonts w:asciiTheme="minorHAnsi" w:hAnsiTheme="minorHAnsi" w:cs="Arial"/>
                <w:b/>
                <w:sz w:val="22"/>
                <w:szCs w:val="22"/>
              </w:rPr>
              <w:fldChar w:fldCharType="end"/>
            </w:r>
            <w:bookmarkEnd w:id="9"/>
            <w:r w:rsidR="00187A44">
              <w:rPr>
                <w:rFonts w:asciiTheme="minorHAnsi" w:hAnsiTheme="minorHAnsi" w:cs="Arial"/>
                <w:sz w:val="22"/>
                <w:szCs w:val="22"/>
              </w:rPr>
              <w:t xml:space="preserve"> </w:t>
            </w:r>
            <w:r w:rsidR="006445BB">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FD2E37">
              <w:rPr>
                <w:rFonts w:asciiTheme="minorHAnsi" w:hAnsiTheme="minorHAnsi" w:cs="Arial"/>
                <w:b/>
                <w:bCs/>
                <w:sz w:val="22"/>
                <w:szCs w:val="22"/>
              </w:rPr>
              <w:t>1-v1.00</w:t>
            </w:r>
          </w:p>
        </w:tc>
        <w:tc>
          <w:tcPr>
            <w:tcW w:w="6804" w:type="dxa"/>
          </w:tcPr>
          <w:p w14:paraId="3AA30C53" w14:textId="6540964A" w:rsidR="009B4627" w:rsidRDefault="006445BB" w:rsidP="009B4627">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Pr>
                <w:rFonts w:asciiTheme="minorHAnsi" w:hAnsiTheme="minorHAnsi" w:cs="Arial"/>
                <w:b/>
                <w:sz w:val="22"/>
                <w:szCs w:val="22"/>
              </w:rPr>
              <w:fldChar w:fldCharType="end"/>
            </w:r>
            <w:r w:rsidR="009B4627"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Pr>
                <w:rFonts w:asciiTheme="minorHAnsi" w:hAnsiTheme="minorHAnsi" w:cs="Arial"/>
                <w:b/>
                <w:sz w:val="22"/>
                <w:szCs w:val="22"/>
              </w:rPr>
              <w:fldChar w:fldCharType="end"/>
            </w:r>
            <w:r w:rsidR="009B4627" w:rsidRPr="00B62BD3">
              <w:rPr>
                <w:rFonts w:asciiTheme="minorHAnsi" w:hAnsiTheme="minorHAnsi" w:cs="Arial"/>
                <w:sz w:val="22"/>
                <w:szCs w:val="22"/>
              </w:rPr>
              <w:t xml:space="preserve"> Low    </w:t>
            </w:r>
            <w:r w:rsidR="008414B0">
              <w:rPr>
                <w:rFonts w:asciiTheme="minorHAnsi" w:hAnsiTheme="minorHAnsi" w:cs="Arial"/>
                <w:b/>
                <w:sz w:val="22"/>
                <w:szCs w:val="22"/>
              </w:rPr>
              <w:fldChar w:fldCharType="begin">
                <w:ffData>
                  <w:name w:val=""/>
                  <w:enabled/>
                  <w:calcOnExit w:val="0"/>
                  <w:checkBox>
                    <w:sizeAuto/>
                    <w:default w:val="0"/>
                  </w:checkBox>
                </w:ffData>
              </w:fldChar>
            </w:r>
            <w:r w:rsidR="008414B0">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008414B0">
              <w:rPr>
                <w:rFonts w:asciiTheme="minorHAnsi" w:hAnsiTheme="minorHAnsi" w:cs="Arial"/>
                <w:b/>
                <w:sz w:val="22"/>
                <w:szCs w:val="22"/>
              </w:rPr>
              <w:fldChar w:fldCharType="end"/>
            </w:r>
            <w:r w:rsidR="009B4627" w:rsidRPr="00B62BD3">
              <w:rPr>
                <w:rFonts w:asciiTheme="minorHAnsi" w:hAnsiTheme="minorHAnsi" w:cs="Arial"/>
                <w:sz w:val="22"/>
                <w:szCs w:val="22"/>
              </w:rPr>
              <w:t xml:space="preserve"> Medium    </w:t>
            </w:r>
            <w:r w:rsidR="009B4627" w:rsidRPr="00B62BD3">
              <w:rPr>
                <w:rFonts w:asciiTheme="minorHAnsi" w:hAnsiTheme="minorHAnsi" w:cs="Arial"/>
                <w:b/>
                <w:sz w:val="22"/>
                <w:szCs w:val="22"/>
              </w:rPr>
              <w:fldChar w:fldCharType="begin">
                <w:ffData>
                  <w:name w:val="ImpSMART"/>
                  <w:enabled/>
                  <w:calcOnExit w:val="0"/>
                  <w:checkBox>
                    <w:sizeAuto/>
                    <w:default w:val="0"/>
                  </w:checkBox>
                </w:ffData>
              </w:fldChar>
            </w:r>
            <w:r w:rsidR="009B4627" w:rsidRPr="00B62BD3">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009B4627" w:rsidRPr="00B62BD3">
              <w:rPr>
                <w:rFonts w:asciiTheme="minorHAnsi" w:hAnsiTheme="minorHAnsi" w:cs="Arial"/>
                <w:b/>
                <w:sz w:val="22"/>
                <w:szCs w:val="22"/>
              </w:rPr>
              <w:fldChar w:fldCharType="end"/>
            </w:r>
            <w:r w:rsidR="009B4627" w:rsidRPr="00B62BD3">
              <w:rPr>
                <w:rFonts w:asciiTheme="minorHAnsi" w:hAnsiTheme="minorHAnsi" w:cs="Arial"/>
                <w:sz w:val="22"/>
                <w:szCs w:val="22"/>
              </w:rPr>
              <w:t xml:space="preserve"> High    </w:t>
            </w:r>
            <w:r w:rsidR="009B4627" w:rsidRPr="00B62BD3">
              <w:rPr>
                <w:rFonts w:asciiTheme="minorHAnsi" w:hAnsiTheme="minorHAnsi" w:cs="Arial"/>
                <w:b/>
                <w:sz w:val="22"/>
                <w:szCs w:val="22"/>
              </w:rPr>
              <w:fldChar w:fldCharType="begin">
                <w:ffData>
                  <w:name w:val="ImpSMART"/>
                  <w:enabled/>
                  <w:calcOnExit w:val="0"/>
                  <w:checkBox>
                    <w:sizeAuto/>
                    <w:default w:val="0"/>
                  </w:checkBox>
                </w:ffData>
              </w:fldChar>
            </w:r>
            <w:r w:rsidR="009B4627" w:rsidRPr="00B62BD3">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009B4627" w:rsidRPr="00B62BD3">
              <w:rPr>
                <w:rFonts w:asciiTheme="minorHAnsi" w:hAnsiTheme="minorHAnsi" w:cs="Arial"/>
                <w:b/>
                <w:sz w:val="22"/>
                <w:szCs w:val="22"/>
              </w:rPr>
              <w:fldChar w:fldCharType="end"/>
            </w:r>
            <w:r w:rsidR="009B4627"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05D67945" w:rsidR="00187A44" w:rsidRDefault="006445BB" w:rsidP="00187A44">
                  <w:pPr>
                    <w:spacing w:before="120"/>
                    <w:rPr>
                      <w:rFonts w:asciiTheme="minorHAnsi" w:hAnsiTheme="minorHAnsi" w:cs="Arial"/>
                      <w:b/>
                      <w:sz w:val="22"/>
                      <w:szCs w:val="22"/>
                    </w:rPr>
                  </w:pPr>
                  <w:r>
                    <w:rPr>
                      <w:rFonts w:asciiTheme="minorHAnsi" w:hAnsiTheme="minorHAnsi" w:cs="Arial"/>
                      <w:b/>
                      <w:bCs/>
                      <w:sz w:val="22"/>
                      <w:szCs w:val="22"/>
                    </w:rPr>
                    <w:t>Main Document</w:t>
                  </w:r>
                  <w:r>
                    <w:rPr>
                      <w:rFonts w:asciiTheme="minorHAnsi" w:hAnsiTheme="minorHAnsi" w:cs="Arial"/>
                      <w:b/>
                      <w:sz w:val="22"/>
                      <w:szCs w:val="22"/>
                    </w:rPr>
                    <w:t xml:space="preserve"> &amp; Appendix N: </w:t>
                  </w:r>
                  <w:r w:rsidR="00F22CB5">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bl>
    <w:p w14:paraId="023D6F57" w14:textId="77777777" w:rsidR="002E2D03" w:rsidRDefault="002E2D03" w:rsidP="00A32D3E">
      <w:pPr>
        <w:rPr>
          <w:rFonts w:asciiTheme="minorHAnsi" w:hAnsiTheme="minorHAnsi" w:cs="Arial"/>
          <w:b/>
          <w:sz w:val="28"/>
          <w:szCs w:val="28"/>
        </w:rPr>
      </w:pPr>
    </w:p>
    <w:p w14:paraId="438B056C" w14:textId="7E3A25B0" w:rsidR="00A32D3E" w:rsidRPr="00A32D3E" w:rsidRDefault="00F30A94" w:rsidP="00A32D3E">
      <w:pPr>
        <w:rPr>
          <w:rFonts w:asciiTheme="minorHAnsi" w:hAnsiTheme="minorHAnsi" w:cs="Arial"/>
          <w:b/>
          <w:sz w:val="28"/>
          <w:szCs w:val="28"/>
        </w:rPr>
      </w:pPr>
      <w:r w:rsidRPr="00F30A94">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4F22B1" w:rsidRPr="006B1220" w14:paraId="520AB720" w14:textId="77777777" w:rsidTr="004F22B1">
        <w:trPr>
          <w:trHeight w:val="2016"/>
        </w:trPr>
        <w:tc>
          <w:tcPr>
            <w:tcW w:w="9634" w:type="dxa"/>
          </w:tcPr>
          <w:p w14:paraId="28D86770" w14:textId="71496355" w:rsidR="004F22B1" w:rsidRDefault="004F22B1"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bookmarkStart w:id="10" w:name="ImpSMART"/>
            <w:r>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Pr>
                <w:rFonts w:asciiTheme="minorHAnsi" w:hAnsiTheme="minorHAnsi" w:cs="Arial"/>
                <w:b/>
                <w:sz w:val="22"/>
                <w:szCs w:val="22"/>
              </w:rPr>
              <w:fldChar w:fldCharType="end"/>
            </w:r>
            <w:bookmarkEnd w:id="10"/>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1C4DE1">
              <w:rPr>
                <w:rFonts w:asciiTheme="minorHAnsi" w:hAnsiTheme="minorHAnsi" w:cs="Arial"/>
                <w:b/>
                <w:sz w:val="22"/>
                <w:szCs w:val="22"/>
              </w:rPr>
            </w:r>
            <w:r w:rsidR="001C4DE1">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4F22B1" w:rsidRDefault="004F22B1"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1"/>
            </w:tblGrid>
            <w:tr w:rsidR="004F22B1" w14:paraId="3E285237" w14:textId="77777777" w:rsidTr="004F22B1">
              <w:trPr>
                <w:trHeight w:val="1105"/>
              </w:trPr>
              <w:tc>
                <w:tcPr>
                  <w:tcW w:w="9381" w:type="dxa"/>
                </w:tcPr>
                <w:p w14:paraId="09F604F1" w14:textId="4D614F45" w:rsidR="004F22B1" w:rsidRDefault="006445BB" w:rsidP="006445BB">
                  <w:pPr>
                    <w:spacing w:before="120"/>
                    <w:rPr>
                      <w:rFonts w:asciiTheme="minorHAnsi" w:hAnsiTheme="minorHAnsi" w:cs="Arial"/>
                      <w:b/>
                      <w:sz w:val="22"/>
                      <w:szCs w:val="22"/>
                    </w:rPr>
                  </w:pPr>
                  <w:r>
                    <w:rPr>
                      <w:rFonts w:asciiTheme="minorHAnsi" w:hAnsiTheme="minorHAnsi" w:cs="Arial"/>
                      <w:b/>
                      <w:sz w:val="22"/>
                      <w:szCs w:val="22"/>
                    </w:rPr>
                    <w:t xml:space="preserve">Likely no impact </w:t>
                  </w:r>
                  <w:r>
                    <w:rPr>
                      <w:rFonts w:asciiTheme="minorHAnsi" w:hAnsiTheme="minorHAnsi" w:cs="Arial"/>
                      <w:sz w:val="22"/>
                      <w:szCs w:val="22"/>
                    </w:rPr>
                    <w:t>(maybe an update of the translated DDNTA Main Document or a minor impact on the Timer management)</w:t>
                  </w:r>
                  <w:r>
                    <w:rPr>
                      <w:rFonts w:asciiTheme="minorHAnsi" w:hAnsiTheme="minorHAnsi" w:cs="Arial"/>
                      <w:b/>
                      <w:sz w:val="22"/>
                      <w:szCs w:val="22"/>
                    </w:rPr>
                    <w:t>.</w:t>
                  </w:r>
                </w:p>
              </w:tc>
            </w:tr>
          </w:tbl>
          <w:p w14:paraId="2BE6D874" w14:textId="77777777" w:rsidR="004F22B1" w:rsidRPr="00B62BD3" w:rsidRDefault="004F22B1" w:rsidP="003643E4">
            <w:pPr>
              <w:spacing w:before="120"/>
              <w:rPr>
                <w:rFonts w:asciiTheme="minorHAnsi" w:hAnsiTheme="minorHAnsi" w:cs="Arial"/>
                <w:b/>
                <w:sz w:val="22"/>
                <w:szCs w:val="22"/>
              </w:rPr>
            </w:pPr>
          </w:p>
        </w:tc>
      </w:tr>
    </w:tbl>
    <w:p w14:paraId="68EDCA96" w14:textId="5A190B4F" w:rsidR="00F675F6" w:rsidRDefault="00F675F6" w:rsidP="00F27864">
      <w:pPr>
        <w:autoSpaceDE w:val="0"/>
        <w:autoSpaceDN w:val="0"/>
        <w:adjustRightInd w:val="0"/>
        <w:rPr>
          <w:rFonts w:asciiTheme="minorHAnsi" w:hAnsiTheme="minorHAnsi" w:cs="Arial"/>
        </w:rPr>
      </w:pPr>
    </w:p>
    <w:p w14:paraId="0DD3CABE" w14:textId="111583DD" w:rsidR="0071045D" w:rsidRDefault="0071045D" w:rsidP="00F27864">
      <w:pPr>
        <w:autoSpaceDE w:val="0"/>
        <w:autoSpaceDN w:val="0"/>
        <w:adjustRightInd w:val="0"/>
        <w:rPr>
          <w:rFonts w:asciiTheme="minorHAnsi" w:hAnsiTheme="minorHAnsi" w:cs="Arial"/>
        </w:rPr>
      </w:pPr>
    </w:p>
    <w:p w14:paraId="0170688A" w14:textId="506732E6" w:rsidR="0071045D" w:rsidRDefault="0071045D" w:rsidP="00F27864">
      <w:pPr>
        <w:autoSpaceDE w:val="0"/>
        <w:autoSpaceDN w:val="0"/>
        <w:adjustRightInd w:val="0"/>
        <w:rPr>
          <w:rFonts w:asciiTheme="minorHAnsi" w:hAnsiTheme="minorHAnsi" w:cs="Arial"/>
        </w:rPr>
      </w:pPr>
    </w:p>
    <w:p w14:paraId="22188750" w14:textId="77777777" w:rsidR="0071045D" w:rsidRPr="00074158" w:rsidRDefault="0071045D"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498E1FCC" w:rsidR="00F27864" w:rsidRPr="006B1220" w:rsidRDefault="00F30A94"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4F22B1" w:rsidRPr="00074158" w14:paraId="514D24A6" w14:textId="77777777" w:rsidTr="571BEDCF">
        <w:trPr>
          <w:trHeight w:val="284"/>
        </w:trPr>
        <w:tc>
          <w:tcPr>
            <w:tcW w:w="1049" w:type="dxa"/>
          </w:tcPr>
          <w:p w14:paraId="4335434D" w14:textId="3C540C2A" w:rsidR="004F22B1" w:rsidRPr="006B1220" w:rsidRDefault="004F22B1" w:rsidP="004F22B1">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7F637FD2" w:rsidR="004F22B1" w:rsidRPr="006B1220" w:rsidRDefault="004F22B1" w:rsidP="004F22B1">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272B8FF4" w:rsidR="004F22B1" w:rsidRPr="006B1220" w:rsidRDefault="004F22B1" w:rsidP="004F22B1">
            <w:pPr>
              <w:spacing w:before="60"/>
              <w:rPr>
                <w:rFonts w:asciiTheme="minorHAnsi" w:hAnsiTheme="minorHAnsi" w:cs="Arial"/>
                <w:sz w:val="22"/>
                <w:szCs w:val="22"/>
              </w:rPr>
            </w:pPr>
            <w:r>
              <w:rPr>
                <w:rFonts w:asciiTheme="minorHAnsi" w:hAnsiTheme="minorHAnsi" w:cs="Arial"/>
                <w:noProof/>
                <w:sz w:val="22"/>
                <w:szCs w:val="22"/>
              </w:rPr>
              <w:t>29/11/2021</w:t>
            </w:r>
          </w:p>
        </w:tc>
        <w:tc>
          <w:tcPr>
            <w:tcW w:w="4535" w:type="dxa"/>
          </w:tcPr>
          <w:p w14:paraId="2FA46897" w14:textId="7F3693E1" w:rsidR="004F22B1" w:rsidRPr="006B1220" w:rsidRDefault="004F22B1" w:rsidP="004F22B1">
            <w:pPr>
              <w:spacing w:before="60"/>
              <w:rPr>
                <w:rFonts w:asciiTheme="minorHAnsi" w:hAnsiTheme="minorHAnsi" w:cs="Arial"/>
                <w:i/>
                <w:sz w:val="22"/>
                <w:szCs w:val="22"/>
              </w:rPr>
            </w:pPr>
          </w:p>
        </w:tc>
      </w:tr>
      <w:tr w:rsidR="005B3464" w:rsidRPr="00074158" w14:paraId="1CB0E2BF" w14:textId="77777777" w:rsidTr="571BEDCF">
        <w:trPr>
          <w:trHeight w:val="284"/>
        </w:trPr>
        <w:tc>
          <w:tcPr>
            <w:tcW w:w="1049" w:type="dxa"/>
          </w:tcPr>
          <w:p w14:paraId="1EA1E697" w14:textId="5834B075" w:rsidR="005B3464" w:rsidRDefault="005B3464" w:rsidP="005B3464">
            <w:pPr>
              <w:spacing w:before="60"/>
              <w:rPr>
                <w:rFonts w:asciiTheme="minorHAnsi" w:hAnsiTheme="minorHAnsi" w:cs="Arial"/>
                <w:sz w:val="22"/>
                <w:szCs w:val="22"/>
                <w:lang w:val="de-DE"/>
              </w:rPr>
            </w:pPr>
            <w:r>
              <w:rPr>
                <w:rFonts w:asciiTheme="minorHAnsi" w:hAnsiTheme="minorHAnsi" w:cs="Arial"/>
                <w:sz w:val="22"/>
                <w:szCs w:val="22"/>
                <w:lang w:val="de-DE"/>
              </w:rPr>
              <w:t>v0.12</w:t>
            </w:r>
          </w:p>
        </w:tc>
        <w:tc>
          <w:tcPr>
            <w:tcW w:w="2603" w:type="dxa"/>
          </w:tcPr>
          <w:p w14:paraId="4417EF72" w14:textId="78626A51" w:rsidR="005B3464" w:rsidRDefault="005B3464" w:rsidP="005B3464">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6549B1EB" w14:textId="7295A241" w:rsidR="005B3464" w:rsidRDefault="005B3464" w:rsidP="005B3464">
            <w:pPr>
              <w:spacing w:before="60"/>
              <w:rPr>
                <w:rFonts w:asciiTheme="minorHAnsi" w:hAnsiTheme="minorHAnsi" w:cs="Arial"/>
                <w:noProof/>
                <w:sz w:val="22"/>
                <w:szCs w:val="22"/>
              </w:rPr>
            </w:pPr>
            <w:r>
              <w:rPr>
                <w:rFonts w:asciiTheme="minorHAnsi" w:hAnsiTheme="minorHAnsi" w:cs="Arial"/>
                <w:noProof/>
                <w:sz w:val="22"/>
                <w:szCs w:val="22"/>
              </w:rPr>
              <w:t>01/12/2021</w:t>
            </w:r>
          </w:p>
        </w:tc>
        <w:tc>
          <w:tcPr>
            <w:tcW w:w="4535" w:type="dxa"/>
          </w:tcPr>
          <w:p w14:paraId="573B657A" w14:textId="2F51543F" w:rsidR="005B3464" w:rsidRPr="006B1220" w:rsidRDefault="005B3464" w:rsidP="005B3464">
            <w:pPr>
              <w:spacing w:before="60"/>
              <w:rPr>
                <w:rFonts w:asciiTheme="minorHAnsi" w:hAnsiTheme="minorHAnsi" w:cs="Arial"/>
                <w:i/>
                <w:sz w:val="22"/>
                <w:szCs w:val="22"/>
              </w:rPr>
            </w:pPr>
            <w:r>
              <w:rPr>
                <w:rFonts w:asciiTheme="minorHAnsi" w:hAnsiTheme="minorHAnsi" w:cs="Arial"/>
                <w:i/>
                <w:sz w:val="22"/>
                <w:szCs w:val="22"/>
              </w:rPr>
              <w:t>Correcting the point C and point D above, as per NA-DE comment.</w:t>
            </w:r>
          </w:p>
        </w:tc>
      </w:tr>
      <w:tr w:rsidR="000F5D53" w:rsidRPr="00074158" w14:paraId="5F89B96A" w14:textId="77777777" w:rsidTr="571BEDCF">
        <w:trPr>
          <w:trHeight w:val="284"/>
        </w:trPr>
        <w:tc>
          <w:tcPr>
            <w:tcW w:w="1049" w:type="dxa"/>
          </w:tcPr>
          <w:p w14:paraId="5E3B919A" w14:textId="20242DCE" w:rsidR="000F5D53" w:rsidRDefault="00D331E2" w:rsidP="000F5D53">
            <w:pPr>
              <w:spacing w:before="60"/>
              <w:rPr>
                <w:rFonts w:asciiTheme="minorHAnsi" w:hAnsiTheme="minorHAnsi" w:cs="Arial"/>
                <w:sz w:val="22"/>
                <w:szCs w:val="22"/>
                <w:lang w:val="de-DE"/>
              </w:rPr>
            </w:pPr>
            <w:r>
              <w:rPr>
                <w:rFonts w:asciiTheme="minorHAnsi" w:hAnsiTheme="minorHAnsi" w:cs="Arial"/>
                <w:sz w:val="22"/>
                <w:szCs w:val="22"/>
                <w:lang w:val="de-DE"/>
              </w:rPr>
              <w:t>v</w:t>
            </w:r>
            <w:r w:rsidR="00DD624A">
              <w:rPr>
                <w:rFonts w:asciiTheme="minorHAnsi" w:hAnsiTheme="minorHAnsi" w:cs="Arial"/>
                <w:sz w:val="22"/>
                <w:szCs w:val="22"/>
                <w:lang w:val="de-DE"/>
              </w:rPr>
              <w:t>1.00</w:t>
            </w:r>
          </w:p>
        </w:tc>
        <w:tc>
          <w:tcPr>
            <w:tcW w:w="2603" w:type="dxa"/>
          </w:tcPr>
          <w:p w14:paraId="2E4DA0A1" w14:textId="66697CC0" w:rsidR="000F5D53" w:rsidRDefault="000F5D53" w:rsidP="000F5D53">
            <w:pPr>
              <w:spacing w:before="60"/>
              <w:rPr>
                <w:rFonts w:asciiTheme="minorHAnsi" w:hAnsiTheme="minorHAnsi" w:cs="Arial"/>
                <w:sz w:val="22"/>
                <w:szCs w:val="22"/>
              </w:rPr>
            </w:pPr>
            <w:r>
              <w:rPr>
                <w:rFonts w:asciiTheme="minorHAnsi" w:hAnsiTheme="minorHAnsi" w:cs="Arial"/>
                <w:sz w:val="22"/>
                <w:szCs w:val="22"/>
              </w:rPr>
              <w:t>SfA to NPMs</w:t>
            </w:r>
          </w:p>
        </w:tc>
        <w:tc>
          <w:tcPr>
            <w:tcW w:w="1418" w:type="dxa"/>
          </w:tcPr>
          <w:p w14:paraId="7318189A" w14:textId="4F755C30" w:rsidR="000F5D53" w:rsidRDefault="000F5D53" w:rsidP="000F5D53">
            <w:pPr>
              <w:spacing w:before="60"/>
              <w:rPr>
                <w:rFonts w:asciiTheme="minorHAnsi" w:hAnsiTheme="minorHAnsi" w:cs="Arial"/>
                <w:noProof/>
                <w:sz w:val="22"/>
                <w:szCs w:val="22"/>
              </w:rPr>
            </w:pPr>
            <w:r>
              <w:rPr>
                <w:rFonts w:asciiTheme="minorHAnsi" w:hAnsiTheme="minorHAnsi" w:cs="Arial"/>
                <w:noProof/>
                <w:sz w:val="22"/>
                <w:szCs w:val="22"/>
              </w:rPr>
              <w:t>10/02/2022</w:t>
            </w:r>
          </w:p>
        </w:tc>
        <w:tc>
          <w:tcPr>
            <w:tcW w:w="4535" w:type="dxa"/>
          </w:tcPr>
          <w:p w14:paraId="7E74BD29" w14:textId="4924D274" w:rsidR="000F5D53" w:rsidRDefault="009F4688" w:rsidP="000F5D53">
            <w:pPr>
              <w:spacing w:before="60"/>
              <w:rPr>
                <w:rFonts w:asciiTheme="minorHAnsi" w:hAnsiTheme="minorHAnsi" w:cs="Arial"/>
                <w:i/>
                <w:sz w:val="22"/>
                <w:szCs w:val="22"/>
              </w:rPr>
            </w:pPr>
            <w:r>
              <w:rPr>
                <w:rFonts w:asciiTheme="minorHAnsi" w:hAnsiTheme="minorHAnsi" w:cs="Arial"/>
                <w:i/>
                <w:sz w:val="22"/>
                <w:szCs w:val="22"/>
              </w:rPr>
              <w:t xml:space="preserve">New updates are highlighted in </w:t>
            </w:r>
            <w:r w:rsidR="00DD624A" w:rsidRPr="00DD624A">
              <w:rPr>
                <w:rFonts w:asciiTheme="minorHAnsi" w:hAnsiTheme="minorHAnsi" w:cs="Arial"/>
                <w:i/>
                <w:sz w:val="22"/>
                <w:szCs w:val="22"/>
                <w:highlight w:val="green"/>
              </w:rPr>
              <w:t>green</w:t>
            </w:r>
            <w:r w:rsidR="00DD624A">
              <w:rPr>
                <w:rFonts w:asciiTheme="minorHAnsi" w:hAnsiTheme="minorHAnsi" w:cs="Arial"/>
                <w:i/>
                <w:sz w:val="22"/>
                <w:szCs w:val="22"/>
              </w:rPr>
              <w:t xml:space="preserve"> based on extra implementation details</w:t>
            </w:r>
          </w:p>
        </w:tc>
      </w:tr>
      <w:tr w:rsidR="00072999" w:rsidRPr="00074158" w14:paraId="43CE686D" w14:textId="77777777" w:rsidTr="571BEDCF">
        <w:trPr>
          <w:trHeight w:val="284"/>
        </w:trPr>
        <w:tc>
          <w:tcPr>
            <w:tcW w:w="1049" w:type="dxa"/>
          </w:tcPr>
          <w:p w14:paraId="0CBF18AA" w14:textId="2E053B90" w:rsidR="00072999" w:rsidRPr="00072999" w:rsidRDefault="00072999" w:rsidP="00072999">
            <w:pPr>
              <w:spacing w:before="60"/>
              <w:rPr>
                <w:rFonts w:asciiTheme="minorHAnsi" w:hAnsiTheme="minorHAnsi" w:cs="Arial"/>
                <w:sz w:val="22"/>
                <w:szCs w:val="22"/>
              </w:rPr>
            </w:pPr>
            <w:r>
              <w:rPr>
                <w:rFonts w:asciiTheme="minorHAnsi" w:hAnsiTheme="minorHAnsi" w:cs="Arial"/>
                <w:sz w:val="22"/>
                <w:szCs w:val="22"/>
                <w:lang w:val="de-DE"/>
              </w:rPr>
              <w:t>v1.10</w:t>
            </w:r>
          </w:p>
        </w:tc>
        <w:tc>
          <w:tcPr>
            <w:tcW w:w="2603" w:type="dxa"/>
          </w:tcPr>
          <w:p w14:paraId="1A21EC21" w14:textId="10A680B6" w:rsidR="00072999" w:rsidRDefault="00072999" w:rsidP="001C4DE1">
            <w:pPr>
              <w:spacing w:before="60"/>
              <w:rPr>
                <w:rFonts w:asciiTheme="minorHAnsi" w:hAnsiTheme="minorHAnsi" w:cs="Arial"/>
                <w:sz w:val="22"/>
                <w:szCs w:val="22"/>
              </w:rPr>
            </w:pPr>
            <w:r>
              <w:rPr>
                <w:rFonts w:asciiTheme="minorHAnsi" w:hAnsiTheme="minorHAnsi" w:cs="Arial"/>
                <w:sz w:val="22"/>
                <w:szCs w:val="22"/>
              </w:rPr>
              <w:t>SfA</w:t>
            </w:r>
            <w:r w:rsidR="001C4DE1">
              <w:rPr>
                <w:rFonts w:asciiTheme="minorHAnsi" w:hAnsiTheme="minorHAnsi" w:cs="Arial"/>
                <w:sz w:val="22"/>
                <w:szCs w:val="22"/>
              </w:rPr>
              <w:t xml:space="preserve">-NPM + </w:t>
            </w:r>
            <w:proofErr w:type="spellStart"/>
            <w:r w:rsidR="001C4DE1">
              <w:rPr>
                <w:rFonts w:asciiTheme="minorHAnsi" w:hAnsiTheme="minorHAnsi" w:cs="Arial"/>
                <w:sz w:val="22"/>
                <w:szCs w:val="22"/>
              </w:rPr>
              <w:t>IMP</w:t>
            </w:r>
            <w:r>
              <w:rPr>
                <w:rFonts w:asciiTheme="minorHAnsi" w:hAnsiTheme="minorHAnsi" w:cs="Arial"/>
                <w:sz w:val="22"/>
                <w:szCs w:val="22"/>
              </w:rPr>
              <w:t>updates</w:t>
            </w:r>
            <w:proofErr w:type="spellEnd"/>
          </w:p>
        </w:tc>
        <w:tc>
          <w:tcPr>
            <w:tcW w:w="1418" w:type="dxa"/>
          </w:tcPr>
          <w:p w14:paraId="226C7493" w14:textId="15A73D73" w:rsidR="00072999" w:rsidRDefault="00072999" w:rsidP="00072999">
            <w:pPr>
              <w:spacing w:before="60"/>
              <w:rPr>
                <w:rFonts w:asciiTheme="minorHAnsi" w:hAnsiTheme="minorHAnsi" w:cs="Arial"/>
                <w:noProof/>
                <w:sz w:val="22"/>
                <w:szCs w:val="22"/>
              </w:rPr>
            </w:pPr>
            <w:r>
              <w:rPr>
                <w:rFonts w:asciiTheme="minorHAnsi" w:hAnsiTheme="minorHAnsi" w:cs="Arial"/>
                <w:sz w:val="22"/>
                <w:szCs w:val="22"/>
              </w:rPr>
              <w:t>06/04/2022</w:t>
            </w:r>
          </w:p>
        </w:tc>
        <w:tc>
          <w:tcPr>
            <w:tcW w:w="4535" w:type="dxa"/>
          </w:tcPr>
          <w:p w14:paraId="0391E13B" w14:textId="77777777" w:rsidR="001C4DE1" w:rsidRDefault="001C4DE1" w:rsidP="00072999">
            <w:pPr>
              <w:spacing w:before="60"/>
              <w:rPr>
                <w:rFonts w:asciiTheme="minorHAnsi" w:hAnsiTheme="minorHAnsi" w:cs="Arial"/>
                <w:i/>
                <w:sz w:val="22"/>
                <w:szCs w:val="22"/>
                <w:lang w:eastAsia="en-GB"/>
              </w:rPr>
            </w:pPr>
            <w:r>
              <w:rPr>
                <w:rFonts w:asciiTheme="minorHAnsi" w:hAnsiTheme="minorHAnsi" w:cs="Arial"/>
                <w:i/>
                <w:sz w:val="22"/>
                <w:szCs w:val="22"/>
                <w:lang w:eastAsia="en-GB"/>
              </w:rPr>
              <w:t>Includes Implementation Details.</w:t>
            </w:r>
          </w:p>
          <w:p w14:paraId="35C0E2ED" w14:textId="04D4FE6E" w:rsidR="001C4DE1" w:rsidRDefault="00072999" w:rsidP="001C4DE1">
            <w:pPr>
              <w:spacing w:before="60"/>
              <w:rPr>
                <w:rFonts w:asciiTheme="minorHAnsi" w:hAnsiTheme="minorHAnsi" w:cs="Arial"/>
                <w:i/>
                <w:sz w:val="22"/>
                <w:szCs w:val="22"/>
              </w:rPr>
            </w:pPr>
            <w:r>
              <w:rPr>
                <w:rFonts w:asciiTheme="minorHAnsi" w:hAnsiTheme="minorHAnsi" w:cs="Arial"/>
                <w:i/>
                <w:sz w:val="22"/>
                <w:szCs w:val="22"/>
                <w:lang w:eastAsia="en-GB"/>
              </w:rPr>
              <w:t xml:space="preserve">Updates in </w:t>
            </w:r>
            <w:r w:rsidRPr="008039A7">
              <w:rPr>
                <w:rFonts w:asciiTheme="minorHAnsi" w:hAnsiTheme="minorHAnsi" w:cs="Arial"/>
                <w:i/>
                <w:sz w:val="22"/>
                <w:szCs w:val="22"/>
                <w:highlight w:val="magenta"/>
                <w:lang w:eastAsia="en-GB"/>
              </w:rPr>
              <w:t>ma</w:t>
            </w:r>
            <w:r>
              <w:rPr>
                <w:rFonts w:asciiTheme="minorHAnsi" w:hAnsiTheme="minorHAnsi" w:cs="Arial"/>
                <w:i/>
                <w:sz w:val="22"/>
                <w:szCs w:val="22"/>
                <w:highlight w:val="magenta"/>
                <w:lang w:eastAsia="en-GB"/>
              </w:rPr>
              <w:t>g</w:t>
            </w:r>
            <w:r w:rsidRPr="008039A7">
              <w:rPr>
                <w:rFonts w:asciiTheme="minorHAnsi" w:hAnsiTheme="minorHAnsi" w:cs="Arial"/>
                <w:i/>
                <w:sz w:val="22"/>
                <w:szCs w:val="22"/>
                <w:highlight w:val="magenta"/>
                <w:lang w:eastAsia="en-GB"/>
              </w:rPr>
              <w:t>enta</w:t>
            </w:r>
            <w:r>
              <w:rPr>
                <w:rFonts w:asciiTheme="minorHAnsi" w:hAnsiTheme="minorHAnsi" w:cs="Arial"/>
                <w:i/>
                <w:sz w:val="22"/>
                <w:szCs w:val="22"/>
                <w:lang w:eastAsia="en-GB"/>
              </w:rPr>
              <w:t xml:space="preserve"> as per APO</w:t>
            </w:r>
            <w:r w:rsidR="001C4DE1">
              <w:rPr>
                <w:rFonts w:asciiTheme="minorHAnsi" w:hAnsiTheme="minorHAnsi" w:cs="Arial"/>
                <w:i/>
                <w:sz w:val="22"/>
                <w:szCs w:val="22"/>
                <w:lang w:eastAsia="en-GB"/>
              </w:rPr>
              <w:t>.</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8"/>
      <w:headerReference w:type="default" r:id="rId19"/>
      <w:footerReference w:type="even" r:id="rId20"/>
      <w:footerReference w:type="default" r:id="rId21"/>
      <w:headerReference w:type="first" r:id="rId22"/>
      <w:footerReference w:type="first" r:id="rId23"/>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6CB71" w14:textId="77777777" w:rsidR="006C5DC8" w:rsidRDefault="006C5DC8" w:rsidP="004D5D73">
      <w:r>
        <w:separator/>
      </w:r>
    </w:p>
  </w:endnote>
  <w:endnote w:type="continuationSeparator" w:id="0">
    <w:p w14:paraId="5018236F" w14:textId="77777777" w:rsidR="006C5DC8" w:rsidRDefault="006C5DC8"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EDD5E" w14:textId="77777777" w:rsidR="001C4DE1" w:rsidRDefault="001C4D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6C5DC8" w:rsidRPr="00C80B22" w14:paraId="0253C7CC" w14:textId="77777777" w:rsidTr="00C80B22">
      <w:tc>
        <w:tcPr>
          <w:tcW w:w="8188" w:type="dxa"/>
        </w:tcPr>
        <w:p w14:paraId="725FBF4A" w14:textId="383FB85F" w:rsidR="006C5DC8" w:rsidRPr="00C80B22" w:rsidRDefault="006C5DC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1C4DE1">
            <w:rPr>
              <w:rFonts w:ascii="Arial" w:hAnsi="Arial" w:cs="Arial"/>
              <w:noProof/>
              <w:sz w:val="18"/>
              <w:szCs w:val="22"/>
              <w:lang w:eastAsia="en-US"/>
            </w:rPr>
            <w:t>RFC_NCTS_0114_CUSTDEV3-IAR-RTC54083-v1.10(SfA-NPM+IMP).docx</w:t>
          </w:r>
          <w:r w:rsidRPr="00C80B22">
            <w:rPr>
              <w:rFonts w:ascii="Arial" w:hAnsi="Arial" w:cs="Arial"/>
              <w:sz w:val="18"/>
              <w:szCs w:val="22"/>
              <w:lang w:eastAsia="en-US"/>
            </w:rPr>
            <w:fldChar w:fldCharType="end"/>
          </w:r>
        </w:p>
      </w:tc>
      <w:tc>
        <w:tcPr>
          <w:tcW w:w="1525" w:type="dxa"/>
        </w:tcPr>
        <w:p w14:paraId="5E3A6C26" w14:textId="78508519" w:rsidR="006C5DC8" w:rsidRPr="00C80B22" w:rsidRDefault="006C5DC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1C4DE1">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1C4DE1">
            <w:rPr>
              <w:rFonts w:ascii="Arial" w:hAnsi="Arial" w:cs="Arial"/>
              <w:noProof/>
              <w:sz w:val="18"/>
              <w:szCs w:val="22"/>
              <w:lang w:eastAsia="en-US"/>
            </w:rPr>
            <w:t>11</w:t>
          </w:r>
          <w:r w:rsidRPr="00C80B22">
            <w:rPr>
              <w:rFonts w:ascii="Arial" w:hAnsi="Arial" w:cs="Arial"/>
              <w:sz w:val="18"/>
              <w:szCs w:val="22"/>
              <w:lang w:eastAsia="en-US"/>
            </w:rPr>
            <w:fldChar w:fldCharType="end"/>
          </w:r>
          <w:bookmarkStart w:id="11" w:name="_Ref175030069"/>
          <w:bookmarkStart w:id="12" w:name="_Toc176256264"/>
          <w:bookmarkStart w:id="13" w:name="_Toc268771938"/>
          <w:bookmarkStart w:id="14" w:name="_Ref175030083"/>
        </w:p>
      </w:tc>
    </w:tr>
    <w:bookmarkEnd w:id="11"/>
    <w:bookmarkEnd w:id="12"/>
    <w:bookmarkEnd w:id="13"/>
    <w:bookmarkEnd w:id="14"/>
  </w:tbl>
  <w:p w14:paraId="6324965A" w14:textId="77777777" w:rsidR="006C5DC8" w:rsidRPr="00C80B22" w:rsidRDefault="006C5DC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6C5DC8" w:rsidRPr="00C80B22" w14:paraId="2DED1938" w14:textId="77777777" w:rsidTr="00983563">
      <w:tc>
        <w:tcPr>
          <w:tcW w:w="7899" w:type="dxa"/>
        </w:tcPr>
        <w:p w14:paraId="71EC7701" w14:textId="0DB8C079" w:rsidR="006C5DC8" w:rsidRPr="00C80B22" w:rsidRDefault="006C5DC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1C4DE1">
            <w:rPr>
              <w:rFonts w:ascii="Arial" w:hAnsi="Arial" w:cs="Arial"/>
              <w:noProof/>
              <w:sz w:val="18"/>
              <w:szCs w:val="22"/>
              <w:lang w:eastAsia="en-US"/>
            </w:rPr>
            <w:t>RFC_NCTS_0114_CUSTDEV3-IAR-RTC54083-v1.10(SfA-NPM+IMP).docx</w:t>
          </w:r>
          <w:r w:rsidRPr="00C80B22">
            <w:rPr>
              <w:rFonts w:ascii="Arial" w:hAnsi="Arial" w:cs="Arial"/>
              <w:sz w:val="18"/>
              <w:szCs w:val="22"/>
              <w:lang w:eastAsia="en-US"/>
            </w:rPr>
            <w:fldChar w:fldCharType="end"/>
          </w:r>
        </w:p>
      </w:tc>
      <w:tc>
        <w:tcPr>
          <w:tcW w:w="1848" w:type="dxa"/>
        </w:tcPr>
        <w:p w14:paraId="179E45EB" w14:textId="7AAEBA27" w:rsidR="006C5DC8" w:rsidRPr="00C80B22" w:rsidRDefault="006C5DC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1C4DE1">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1C4DE1">
            <w:rPr>
              <w:rFonts w:ascii="Arial" w:hAnsi="Arial" w:cs="Arial"/>
              <w:noProof/>
              <w:sz w:val="18"/>
              <w:szCs w:val="22"/>
              <w:lang w:eastAsia="en-US"/>
            </w:rPr>
            <w:t>11</w:t>
          </w:r>
          <w:r w:rsidRPr="00C80B22">
            <w:rPr>
              <w:rFonts w:ascii="Arial" w:hAnsi="Arial" w:cs="Arial"/>
              <w:sz w:val="18"/>
              <w:szCs w:val="22"/>
              <w:lang w:eastAsia="en-US"/>
            </w:rPr>
            <w:fldChar w:fldCharType="end"/>
          </w:r>
        </w:p>
      </w:tc>
    </w:tr>
  </w:tbl>
  <w:p w14:paraId="7BED52CE" w14:textId="77777777" w:rsidR="006C5DC8" w:rsidRPr="00C80B22" w:rsidRDefault="006C5DC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3E81E" w14:textId="77777777" w:rsidR="006C5DC8" w:rsidRDefault="006C5DC8" w:rsidP="004D5D73">
      <w:r>
        <w:separator/>
      </w:r>
    </w:p>
  </w:footnote>
  <w:footnote w:type="continuationSeparator" w:id="0">
    <w:p w14:paraId="357990E5" w14:textId="77777777" w:rsidR="006C5DC8" w:rsidRDefault="006C5DC8"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0EFB1" w14:textId="7AC26E2C" w:rsidR="006213ED" w:rsidRDefault="001C4DE1">
    <w:pPr>
      <w:pStyle w:val="Header"/>
    </w:pPr>
    <w:r>
      <w:rPr>
        <w:noProof/>
      </w:rPr>
      <w:pict w14:anchorId="56A108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491094" o:spid="_x0000_s101378" type="#_x0000_t136" style="position:absolute;margin-left:0;margin-top:0;width:581.35pt;height:64.5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5742" w14:textId="677B2D41" w:rsidR="006C5DC8" w:rsidRDefault="001C4DE1" w:rsidP="00C80B22">
    <w:pPr>
      <w:pStyle w:val="Header"/>
      <w:jc w:val="both"/>
    </w:pPr>
    <w:r>
      <w:rPr>
        <w:noProof/>
      </w:rPr>
      <w:pict w14:anchorId="4E0D18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491095" o:spid="_x0000_s101379" type="#_x0000_t136" style="position:absolute;left:0;text-align:left;margin-left:0;margin-top:0;width:581.35pt;height:64.5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r w:rsidR="006C5DC8">
      <w:rPr>
        <w:noProof/>
        <w:lang w:val="en-US"/>
      </w:rPr>
      <w:tab/>
    </w:r>
    <w:r w:rsidR="006C5DC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C13C" w14:textId="780ABE8B" w:rsidR="006C5DC8" w:rsidRPr="00C80B22" w:rsidRDefault="001C4DE1" w:rsidP="00871EB2">
    <w:pPr>
      <w:pStyle w:val="Header"/>
    </w:pPr>
    <w:r>
      <w:rPr>
        <w:noProof/>
      </w:rPr>
      <w:pict w14:anchorId="1C2950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491093" o:spid="_x0000_s101377" type="#_x0000_t136" style="position:absolute;margin-left:0;margin-top:0;width:581.35pt;height:64.5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r w:rsidR="07EEE04D">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F74837"/>
    <w:multiLevelType w:val="hybridMultilevel"/>
    <w:tmpl w:val="31502EE4"/>
    <w:lvl w:ilvl="0" w:tplc="4FF61ED6">
      <w:start w:val="1"/>
      <w:numFmt w:val="upp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37A66"/>
    <w:multiLevelType w:val="hybridMultilevel"/>
    <w:tmpl w:val="BC4414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653378"/>
    <w:multiLevelType w:val="hybridMultilevel"/>
    <w:tmpl w:val="88B4F8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2" w15:restartNumberingAfterBreak="0">
    <w:nsid w:val="23227504"/>
    <w:multiLevelType w:val="hybridMultilevel"/>
    <w:tmpl w:val="354C1CD0"/>
    <w:lvl w:ilvl="0" w:tplc="6C9C257E">
      <w:start w:val="1"/>
      <w:numFmt w:val="upperLetter"/>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3DB3351"/>
    <w:multiLevelType w:val="hybridMultilevel"/>
    <w:tmpl w:val="EF529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EB472A4"/>
    <w:multiLevelType w:val="hybridMultilevel"/>
    <w:tmpl w:val="A694EB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5F7001"/>
    <w:multiLevelType w:val="hybridMultilevel"/>
    <w:tmpl w:val="36002A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4C758F"/>
    <w:multiLevelType w:val="hybridMultilevel"/>
    <w:tmpl w:val="E1A04BC6"/>
    <w:lvl w:ilvl="0" w:tplc="18090015">
      <w:start w:val="1"/>
      <w:numFmt w:val="upperLetter"/>
      <w:lvlText w:val="%1."/>
      <w:lvlJc w:val="left"/>
      <w:pPr>
        <w:ind w:left="360" w:hanging="360"/>
      </w:pPr>
      <w:rPr>
        <w:rFonts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B57E54"/>
    <w:multiLevelType w:val="hybridMultilevel"/>
    <w:tmpl w:val="7D606B06"/>
    <w:lvl w:ilvl="0" w:tplc="08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D42475"/>
    <w:multiLevelType w:val="hybridMultilevel"/>
    <w:tmpl w:val="8208FAC0"/>
    <w:lvl w:ilvl="0" w:tplc="18090015">
      <w:start w:val="1"/>
      <w:numFmt w:val="upperLetter"/>
      <w:lvlText w:val="%1."/>
      <w:lvlJc w:val="left"/>
      <w:pPr>
        <w:ind w:left="720" w:hanging="360"/>
      </w:pPr>
      <w:rPr>
        <w:rFonts w:hint="default"/>
        <w:b/>
        <w:bCs w:val="0"/>
        <w:color w:val="000000" w:themeColor="text1"/>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BD4506"/>
    <w:multiLevelType w:val="hybridMultilevel"/>
    <w:tmpl w:val="663A5E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371C0F"/>
    <w:multiLevelType w:val="hybridMultilevel"/>
    <w:tmpl w:val="6908BD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D86FF1"/>
    <w:multiLevelType w:val="hybridMultilevel"/>
    <w:tmpl w:val="67664D1E"/>
    <w:lvl w:ilvl="0" w:tplc="0408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44610B"/>
    <w:multiLevelType w:val="hybridMultilevel"/>
    <w:tmpl w:val="4CE444C8"/>
    <w:lvl w:ilvl="0" w:tplc="18090015">
      <w:start w:val="1"/>
      <w:numFmt w:val="upperLetter"/>
      <w:lvlText w:val="%1."/>
      <w:lvlJc w:val="left"/>
      <w:pPr>
        <w:ind w:left="360" w:hanging="360"/>
      </w:pPr>
      <w:rPr>
        <w:rFonts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3E16FE"/>
    <w:multiLevelType w:val="hybridMultilevel"/>
    <w:tmpl w:val="6BB2F446"/>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6E5C8E"/>
    <w:multiLevelType w:val="hybridMultilevel"/>
    <w:tmpl w:val="E3BE85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B8708D"/>
    <w:multiLevelType w:val="hybridMultilevel"/>
    <w:tmpl w:val="5E9CF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20"/>
  </w:num>
  <w:num w:numId="2">
    <w:abstractNumId w:val="31"/>
  </w:num>
  <w:num w:numId="3">
    <w:abstractNumId w:val="28"/>
  </w:num>
  <w:num w:numId="4">
    <w:abstractNumId w:val="48"/>
  </w:num>
  <w:num w:numId="5">
    <w:abstractNumId w:val="6"/>
  </w:num>
  <w:num w:numId="6">
    <w:abstractNumId w:val="10"/>
  </w:num>
  <w:num w:numId="7">
    <w:abstractNumId w:val="0"/>
  </w:num>
  <w:num w:numId="8">
    <w:abstractNumId w:val="35"/>
  </w:num>
  <w:num w:numId="9">
    <w:abstractNumId w:val="42"/>
  </w:num>
  <w:num w:numId="10">
    <w:abstractNumId w:val="39"/>
  </w:num>
  <w:num w:numId="11">
    <w:abstractNumId w:val="3"/>
  </w:num>
  <w:num w:numId="12">
    <w:abstractNumId w:val="12"/>
  </w:num>
  <w:num w:numId="13">
    <w:abstractNumId w:val="23"/>
  </w:num>
  <w:num w:numId="14">
    <w:abstractNumId w:val="16"/>
  </w:num>
  <w:num w:numId="15">
    <w:abstractNumId w:val="26"/>
  </w:num>
  <w:num w:numId="16">
    <w:abstractNumId w:val="7"/>
  </w:num>
  <w:num w:numId="17">
    <w:abstractNumId w:val="36"/>
  </w:num>
  <w:num w:numId="18">
    <w:abstractNumId w:val="43"/>
  </w:num>
  <w:num w:numId="19">
    <w:abstractNumId w:val="14"/>
  </w:num>
  <w:num w:numId="20">
    <w:abstractNumId w:val="2"/>
  </w:num>
  <w:num w:numId="21">
    <w:abstractNumId w:val="8"/>
  </w:num>
  <w:num w:numId="22">
    <w:abstractNumId w:val="15"/>
  </w:num>
  <w:num w:numId="23">
    <w:abstractNumId w:val="38"/>
  </w:num>
  <w:num w:numId="24">
    <w:abstractNumId w:val="25"/>
  </w:num>
  <w:num w:numId="25">
    <w:abstractNumId w:val="18"/>
  </w:num>
  <w:num w:numId="26">
    <w:abstractNumId w:val="45"/>
  </w:num>
  <w:num w:numId="27">
    <w:abstractNumId w:val="41"/>
  </w:num>
  <w:num w:numId="28">
    <w:abstractNumId w:val="11"/>
  </w:num>
  <w:num w:numId="29">
    <w:abstractNumId w:val="40"/>
  </w:num>
  <w:num w:numId="30">
    <w:abstractNumId w:val="5"/>
  </w:num>
  <w:num w:numId="31">
    <w:abstractNumId w:val="17"/>
  </w:num>
  <w:num w:numId="32">
    <w:abstractNumId w:val="21"/>
  </w:num>
  <w:num w:numId="33">
    <w:abstractNumId w:val="34"/>
  </w:num>
  <w:num w:numId="34">
    <w:abstractNumId w:val="33"/>
  </w:num>
  <w:num w:numId="35">
    <w:abstractNumId w:val="1"/>
  </w:num>
  <w:num w:numId="36">
    <w:abstractNumId w:val="47"/>
  </w:num>
  <w:num w:numId="37">
    <w:abstractNumId w:val="27"/>
  </w:num>
  <w:num w:numId="38">
    <w:abstractNumId w:val="29"/>
  </w:num>
  <w:num w:numId="39">
    <w:abstractNumId w:val="46"/>
  </w:num>
  <w:num w:numId="40">
    <w:abstractNumId w:val="37"/>
  </w:num>
  <w:num w:numId="41">
    <w:abstractNumId w:val="4"/>
  </w:num>
  <w:num w:numId="42">
    <w:abstractNumId w:val="30"/>
  </w:num>
  <w:num w:numId="43">
    <w:abstractNumId w:val="13"/>
  </w:num>
  <w:num w:numId="44">
    <w:abstractNumId w:val="32"/>
  </w:num>
  <w:num w:numId="45">
    <w:abstractNumId w:val="22"/>
  </w:num>
  <w:num w:numId="46">
    <w:abstractNumId w:val="19"/>
  </w:num>
  <w:num w:numId="47">
    <w:abstractNumId w:val="9"/>
  </w:num>
  <w:num w:numId="48">
    <w:abstractNumId w:val="44"/>
  </w:num>
  <w:num w:numId="49">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IL Georgios">
    <w15:presenceInfo w15:providerId="AD" w15:userId="S::daniil@netcompany-intrasoft.com::77cb7c18-5bac-4c15-a19a-d71a3b625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embedSystemFonts/>
  <w:activeWritingStyle w:appName="MSWord" w:lang="de-DE" w:vendorID="64" w:dllVersion="131078" w:nlCheck="1" w:checkStyle="0"/>
  <w:activeWritingStyle w:appName="MSWord" w:lang="en-GB"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01380"/>
    <o:shapelayout v:ext="edit">
      <o:idmap v:ext="edit" data="9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IRF"/>
  </w:docVars>
  <w:rsids>
    <w:rsidRoot w:val="00C20993"/>
    <w:rsid w:val="000017DC"/>
    <w:rsid w:val="00004E4A"/>
    <w:rsid w:val="00010D19"/>
    <w:rsid w:val="00015C08"/>
    <w:rsid w:val="00017783"/>
    <w:rsid w:val="00020950"/>
    <w:rsid w:val="00032B11"/>
    <w:rsid w:val="00032DD2"/>
    <w:rsid w:val="00034DFD"/>
    <w:rsid w:val="000428A2"/>
    <w:rsid w:val="000433B1"/>
    <w:rsid w:val="0005709F"/>
    <w:rsid w:val="00057E8A"/>
    <w:rsid w:val="00061A20"/>
    <w:rsid w:val="0006231B"/>
    <w:rsid w:val="0006439C"/>
    <w:rsid w:val="00064B29"/>
    <w:rsid w:val="00065537"/>
    <w:rsid w:val="000655BA"/>
    <w:rsid w:val="00071450"/>
    <w:rsid w:val="00071972"/>
    <w:rsid w:val="00072999"/>
    <w:rsid w:val="00074158"/>
    <w:rsid w:val="00074B5F"/>
    <w:rsid w:val="00087CE5"/>
    <w:rsid w:val="000900D6"/>
    <w:rsid w:val="0009154F"/>
    <w:rsid w:val="00095103"/>
    <w:rsid w:val="00095924"/>
    <w:rsid w:val="0009726D"/>
    <w:rsid w:val="000A3F6F"/>
    <w:rsid w:val="000B18BD"/>
    <w:rsid w:val="000B22A3"/>
    <w:rsid w:val="000B4054"/>
    <w:rsid w:val="000B6770"/>
    <w:rsid w:val="000C0175"/>
    <w:rsid w:val="000D080D"/>
    <w:rsid w:val="000D5ACE"/>
    <w:rsid w:val="000D6CCE"/>
    <w:rsid w:val="000D78E2"/>
    <w:rsid w:val="000E0DA8"/>
    <w:rsid w:val="000E31EF"/>
    <w:rsid w:val="000E386F"/>
    <w:rsid w:val="000F0E2B"/>
    <w:rsid w:val="000F1EF3"/>
    <w:rsid w:val="000F5D53"/>
    <w:rsid w:val="00101FBC"/>
    <w:rsid w:val="001033C5"/>
    <w:rsid w:val="00116D54"/>
    <w:rsid w:val="001218F3"/>
    <w:rsid w:val="0012244C"/>
    <w:rsid w:val="0012467D"/>
    <w:rsid w:val="001249FA"/>
    <w:rsid w:val="00124D49"/>
    <w:rsid w:val="0012740D"/>
    <w:rsid w:val="0013094B"/>
    <w:rsid w:val="00131CEE"/>
    <w:rsid w:val="00132598"/>
    <w:rsid w:val="00135BFC"/>
    <w:rsid w:val="0013661B"/>
    <w:rsid w:val="00137A26"/>
    <w:rsid w:val="0015720D"/>
    <w:rsid w:val="00160190"/>
    <w:rsid w:val="00164E27"/>
    <w:rsid w:val="0016576D"/>
    <w:rsid w:val="00165F0F"/>
    <w:rsid w:val="00166176"/>
    <w:rsid w:val="00177460"/>
    <w:rsid w:val="00180F9A"/>
    <w:rsid w:val="00181E6C"/>
    <w:rsid w:val="00183A04"/>
    <w:rsid w:val="00187A44"/>
    <w:rsid w:val="001907F2"/>
    <w:rsid w:val="001937A3"/>
    <w:rsid w:val="00193CA1"/>
    <w:rsid w:val="0019490C"/>
    <w:rsid w:val="00196023"/>
    <w:rsid w:val="00197F1C"/>
    <w:rsid w:val="001A21B8"/>
    <w:rsid w:val="001A303D"/>
    <w:rsid w:val="001A71BD"/>
    <w:rsid w:val="001A7DAD"/>
    <w:rsid w:val="001B5A1D"/>
    <w:rsid w:val="001B6C1D"/>
    <w:rsid w:val="001B6ED1"/>
    <w:rsid w:val="001C082C"/>
    <w:rsid w:val="001C2E11"/>
    <w:rsid w:val="001C4DE1"/>
    <w:rsid w:val="001D0BB9"/>
    <w:rsid w:val="001E1272"/>
    <w:rsid w:val="001E2A55"/>
    <w:rsid w:val="001E4A56"/>
    <w:rsid w:val="001F0CE6"/>
    <w:rsid w:val="001F16BA"/>
    <w:rsid w:val="001F4D21"/>
    <w:rsid w:val="001F6035"/>
    <w:rsid w:val="00200A7C"/>
    <w:rsid w:val="002022B9"/>
    <w:rsid w:val="00203BAB"/>
    <w:rsid w:val="00203EB4"/>
    <w:rsid w:val="00206DAD"/>
    <w:rsid w:val="00210236"/>
    <w:rsid w:val="00214C34"/>
    <w:rsid w:val="00215D63"/>
    <w:rsid w:val="00223622"/>
    <w:rsid w:val="00231261"/>
    <w:rsid w:val="002337D9"/>
    <w:rsid w:val="00233D30"/>
    <w:rsid w:val="0024035E"/>
    <w:rsid w:val="0024726A"/>
    <w:rsid w:val="00247FB7"/>
    <w:rsid w:val="00250352"/>
    <w:rsid w:val="0025617A"/>
    <w:rsid w:val="002604AE"/>
    <w:rsid w:val="00264B9D"/>
    <w:rsid w:val="00275EC1"/>
    <w:rsid w:val="00277E44"/>
    <w:rsid w:val="002816D9"/>
    <w:rsid w:val="002817A3"/>
    <w:rsid w:val="002903ED"/>
    <w:rsid w:val="00292E8D"/>
    <w:rsid w:val="00296B5A"/>
    <w:rsid w:val="002A4909"/>
    <w:rsid w:val="002A5F83"/>
    <w:rsid w:val="002A6300"/>
    <w:rsid w:val="002A7248"/>
    <w:rsid w:val="002C2DA2"/>
    <w:rsid w:val="002C3DCA"/>
    <w:rsid w:val="002D715A"/>
    <w:rsid w:val="002E2D03"/>
    <w:rsid w:val="002E4D2D"/>
    <w:rsid w:val="002E553F"/>
    <w:rsid w:val="002F2484"/>
    <w:rsid w:val="002F6323"/>
    <w:rsid w:val="002F6E78"/>
    <w:rsid w:val="00300029"/>
    <w:rsid w:val="00300A4E"/>
    <w:rsid w:val="0031017C"/>
    <w:rsid w:val="00310A22"/>
    <w:rsid w:val="00310EF6"/>
    <w:rsid w:val="00322297"/>
    <w:rsid w:val="003260A1"/>
    <w:rsid w:val="003270D0"/>
    <w:rsid w:val="00334FC1"/>
    <w:rsid w:val="0033630D"/>
    <w:rsid w:val="003371B5"/>
    <w:rsid w:val="00344671"/>
    <w:rsid w:val="00352F46"/>
    <w:rsid w:val="003567EC"/>
    <w:rsid w:val="0035791E"/>
    <w:rsid w:val="003643E4"/>
    <w:rsid w:val="00365DAE"/>
    <w:rsid w:val="00370380"/>
    <w:rsid w:val="00376145"/>
    <w:rsid w:val="0038105C"/>
    <w:rsid w:val="003939E3"/>
    <w:rsid w:val="003A4031"/>
    <w:rsid w:val="003C4B42"/>
    <w:rsid w:val="003D4A7A"/>
    <w:rsid w:val="003E07C8"/>
    <w:rsid w:val="003E7757"/>
    <w:rsid w:val="003F238C"/>
    <w:rsid w:val="003F44CE"/>
    <w:rsid w:val="003F70D4"/>
    <w:rsid w:val="00402055"/>
    <w:rsid w:val="00406E5B"/>
    <w:rsid w:val="00411BDF"/>
    <w:rsid w:val="00412CAB"/>
    <w:rsid w:val="00414D09"/>
    <w:rsid w:val="00415E75"/>
    <w:rsid w:val="004242E9"/>
    <w:rsid w:val="00424F6C"/>
    <w:rsid w:val="0042518E"/>
    <w:rsid w:val="00426063"/>
    <w:rsid w:val="0043072E"/>
    <w:rsid w:val="00430D2A"/>
    <w:rsid w:val="004341FB"/>
    <w:rsid w:val="004347E5"/>
    <w:rsid w:val="00434C72"/>
    <w:rsid w:val="0043526F"/>
    <w:rsid w:val="004366D1"/>
    <w:rsid w:val="00436B8F"/>
    <w:rsid w:val="00440A1A"/>
    <w:rsid w:val="00442114"/>
    <w:rsid w:val="00442F85"/>
    <w:rsid w:val="00443729"/>
    <w:rsid w:val="004444E8"/>
    <w:rsid w:val="00444D23"/>
    <w:rsid w:val="004508BA"/>
    <w:rsid w:val="0045336F"/>
    <w:rsid w:val="00457304"/>
    <w:rsid w:val="0046158E"/>
    <w:rsid w:val="00466D6C"/>
    <w:rsid w:val="00472022"/>
    <w:rsid w:val="0047520F"/>
    <w:rsid w:val="00475C22"/>
    <w:rsid w:val="004900EF"/>
    <w:rsid w:val="00491953"/>
    <w:rsid w:val="004952A9"/>
    <w:rsid w:val="00495C20"/>
    <w:rsid w:val="004A077A"/>
    <w:rsid w:val="004A59AD"/>
    <w:rsid w:val="004A6614"/>
    <w:rsid w:val="004B4C08"/>
    <w:rsid w:val="004C147E"/>
    <w:rsid w:val="004C1DBF"/>
    <w:rsid w:val="004C3088"/>
    <w:rsid w:val="004C5EB4"/>
    <w:rsid w:val="004C6FCC"/>
    <w:rsid w:val="004D340A"/>
    <w:rsid w:val="004D5D73"/>
    <w:rsid w:val="004E2E1E"/>
    <w:rsid w:val="004F0391"/>
    <w:rsid w:val="004F22B1"/>
    <w:rsid w:val="004F301C"/>
    <w:rsid w:val="005008F7"/>
    <w:rsid w:val="005017F3"/>
    <w:rsid w:val="005035F1"/>
    <w:rsid w:val="005125E3"/>
    <w:rsid w:val="005133CE"/>
    <w:rsid w:val="00516204"/>
    <w:rsid w:val="0051642D"/>
    <w:rsid w:val="00525655"/>
    <w:rsid w:val="00527F05"/>
    <w:rsid w:val="00532AF4"/>
    <w:rsid w:val="00533489"/>
    <w:rsid w:val="005379EF"/>
    <w:rsid w:val="00537C4A"/>
    <w:rsid w:val="0054138C"/>
    <w:rsid w:val="00543370"/>
    <w:rsid w:val="005532F6"/>
    <w:rsid w:val="00553334"/>
    <w:rsid w:val="005550F5"/>
    <w:rsid w:val="00556454"/>
    <w:rsid w:val="00562DE8"/>
    <w:rsid w:val="005658DD"/>
    <w:rsid w:val="00567FDD"/>
    <w:rsid w:val="005718C1"/>
    <w:rsid w:val="0057254F"/>
    <w:rsid w:val="00574762"/>
    <w:rsid w:val="00575E69"/>
    <w:rsid w:val="00576CAB"/>
    <w:rsid w:val="00581E37"/>
    <w:rsid w:val="00583E84"/>
    <w:rsid w:val="00587EF8"/>
    <w:rsid w:val="0059561B"/>
    <w:rsid w:val="005A1578"/>
    <w:rsid w:val="005A2B2D"/>
    <w:rsid w:val="005A7AEC"/>
    <w:rsid w:val="005B2D28"/>
    <w:rsid w:val="005B3464"/>
    <w:rsid w:val="005B3A91"/>
    <w:rsid w:val="005B55E7"/>
    <w:rsid w:val="005B6FCF"/>
    <w:rsid w:val="005C2CE6"/>
    <w:rsid w:val="005C6F8C"/>
    <w:rsid w:val="005D0FF8"/>
    <w:rsid w:val="005D22A8"/>
    <w:rsid w:val="005D3345"/>
    <w:rsid w:val="005D6BA9"/>
    <w:rsid w:val="005E04E4"/>
    <w:rsid w:val="005E1A02"/>
    <w:rsid w:val="005E6A3F"/>
    <w:rsid w:val="005F4C5F"/>
    <w:rsid w:val="005F6D4E"/>
    <w:rsid w:val="005F7EF0"/>
    <w:rsid w:val="006100CC"/>
    <w:rsid w:val="006166B1"/>
    <w:rsid w:val="006213ED"/>
    <w:rsid w:val="00624673"/>
    <w:rsid w:val="00624E13"/>
    <w:rsid w:val="006310F8"/>
    <w:rsid w:val="00641A0A"/>
    <w:rsid w:val="00642EE1"/>
    <w:rsid w:val="006444DC"/>
    <w:rsid w:val="006445BB"/>
    <w:rsid w:val="006448D0"/>
    <w:rsid w:val="00661844"/>
    <w:rsid w:val="00661933"/>
    <w:rsid w:val="006663E5"/>
    <w:rsid w:val="0067100F"/>
    <w:rsid w:val="0067317E"/>
    <w:rsid w:val="0069349F"/>
    <w:rsid w:val="00697E32"/>
    <w:rsid w:val="006B1220"/>
    <w:rsid w:val="006C5DC8"/>
    <w:rsid w:val="006D1355"/>
    <w:rsid w:val="006D6CE6"/>
    <w:rsid w:val="006E14CE"/>
    <w:rsid w:val="006E26B8"/>
    <w:rsid w:val="006E2F97"/>
    <w:rsid w:val="006F0B31"/>
    <w:rsid w:val="006F3189"/>
    <w:rsid w:val="006F35D5"/>
    <w:rsid w:val="007072E8"/>
    <w:rsid w:val="0071045D"/>
    <w:rsid w:val="0071143E"/>
    <w:rsid w:val="00712767"/>
    <w:rsid w:val="0072270E"/>
    <w:rsid w:val="007233E5"/>
    <w:rsid w:val="00734FF9"/>
    <w:rsid w:val="00742AAE"/>
    <w:rsid w:val="007445B8"/>
    <w:rsid w:val="00744DBB"/>
    <w:rsid w:val="00744EC1"/>
    <w:rsid w:val="007524C5"/>
    <w:rsid w:val="0076191F"/>
    <w:rsid w:val="00764186"/>
    <w:rsid w:val="00764E4C"/>
    <w:rsid w:val="00765989"/>
    <w:rsid w:val="00766A37"/>
    <w:rsid w:val="00767CDA"/>
    <w:rsid w:val="0077316B"/>
    <w:rsid w:val="00776056"/>
    <w:rsid w:val="00784E04"/>
    <w:rsid w:val="00785472"/>
    <w:rsid w:val="00790D60"/>
    <w:rsid w:val="00794CED"/>
    <w:rsid w:val="007A6F98"/>
    <w:rsid w:val="007B0B4C"/>
    <w:rsid w:val="007B2311"/>
    <w:rsid w:val="007B51EF"/>
    <w:rsid w:val="007C1293"/>
    <w:rsid w:val="007C182E"/>
    <w:rsid w:val="007D2580"/>
    <w:rsid w:val="007D5C43"/>
    <w:rsid w:val="007D7D92"/>
    <w:rsid w:val="007E1708"/>
    <w:rsid w:val="007E42AD"/>
    <w:rsid w:val="007F4C6B"/>
    <w:rsid w:val="007F514B"/>
    <w:rsid w:val="00801520"/>
    <w:rsid w:val="00803A90"/>
    <w:rsid w:val="00804D12"/>
    <w:rsid w:val="008058FA"/>
    <w:rsid w:val="00810CA2"/>
    <w:rsid w:val="0081323B"/>
    <w:rsid w:val="008163F3"/>
    <w:rsid w:val="00822A89"/>
    <w:rsid w:val="008240B0"/>
    <w:rsid w:val="00830203"/>
    <w:rsid w:val="00830881"/>
    <w:rsid w:val="00832408"/>
    <w:rsid w:val="00837A0F"/>
    <w:rsid w:val="008414B0"/>
    <w:rsid w:val="00843241"/>
    <w:rsid w:val="0084575B"/>
    <w:rsid w:val="00846B19"/>
    <w:rsid w:val="00863EA6"/>
    <w:rsid w:val="00865073"/>
    <w:rsid w:val="00867926"/>
    <w:rsid w:val="0087129E"/>
    <w:rsid w:val="00871EB2"/>
    <w:rsid w:val="00873843"/>
    <w:rsid w:val="00876058"/>
    <w:rsid w:val="00886FC2"/>
    <w:rsid w:val="00891486"/>
    <w:rsid w:val="00892911"/>
    <w:rsid w:val="00892FC3"/>
    <w:rsid w:val="008942B1"/>
    <w:rsid w:val="008A1EE6"/>
    <w:rsid w:val="008B6AE8"/>
    <w:rsid w:val="008B77D2"/>
    <w:rsid w:val="008C1747"/>
    <w:rsid w:val="008C1C95"/>
    <w:rsid w:val="008C3A83"/>
    <w:rsid w:val="008C3F12"/>
    <w:rsid w:val="008C62FE"/>
    <w:rsid w:val="008D3101"/>
    <w:rsid w:val="008E0BCA"/>
    <w:rsid w:val="008E40C9"/>
    <w:rsid w:val="008E74E0"/>
    <w:rsid w:val="008F0110"/>
    <w:rsid w:val="0090146D"/>
    <w:rsid w:val="00901D8D"/>
    <w:rsid w:val="00902CA7"/>
    <w:rsid w:val="00906339"/>
    <w:rsid w:val="009114C8"/>
    <w:rsid w:val="00911666"/>
    <w:rsid w:val="00914A03"/>
    <w:rsid w:val="00914B08"/>
    <w:rsid w:val="00915F75"/>
    <w:rsid w:val="00921FC1"/>
    <w:rsid w:val="00925576"/>
    <w:rsid w:val="009261D5"/>
    <w:rsid w:val="0094004B"/>
    <w:rsid w:val="009439BD"/>
    <w:rsid w:val="009500A3"/>
    <w:rsid w:val="00957DBD"/>
    <w:rsid w:val="00965026"/>
    <w:rsid w:val="009650AA"/>
    <w:rsid w:val="00966061"/>
    <w:rsid w:val="00973C4B"/>
    <w:rsid w:val="00977309"/>
    <w:rsid w:val="00983563"/>
    <w:rsid w:val="00986C6F"/>
    <w:rsid w:val="00991EA8"/>
    <w:rsid w:val="009A4C95"/>
    <w:rsid w:val="009A74CF"/>
    <w:rsid w:val="009B1024"/>
    <w:rsid w:val="009B3390"/>
    <w:rsid w:val="009B4627"/>
    <w:rsid w:val="009C5058"/>
    <w:rsid w:val="009C607B"/>
    <w:rsid w:val="009D1AB0"/>
    <w:rsid w:val="009D5B07"/>
    <w:rsid w:val="009D7039"/>
    <w:rsid w:val="009F4688"/>
    <w:rsid w:val="009F6D07"/>
    <w:rsid w:val="009F7F89"/>
    <w:rsid w:val="00A00299"/>
    <w:rsid w:val="00A0134D"/>
    <w:rsid w:val="00A03BF3"/>
    <w:rsid w:val="00A042C5"/>
    <w:rsid w:val="00A04FA5"/>
    <w:rsid w:val="00A13716"/>
    <w:rsid w:val="00A15060"/>
    <w:rsid w:val="00A32667"/>
    <w:rsid w:val="00A32D3E"/>
    <w:rsid w:val="00A33857"/>
    <w:rsid w:val="00A3445A"/>
    <w:rsid w:val="00A37C91"/>
    <w:rsid w:val="00A41143"/>
    <w:rsid w:val="00A43E22"/>
    <w:rsid w:val="00A4529F"/>
    <w:rsid w:val="00A457AF"/>
    <w:rsid w:val="00A5084C"/>
    <w:rsid w:val="00A520D8"/>
    <w:rsid w:val="00A61A92"/>
    <w:rsid w:val="00A66213"/>
    <w:rsid w:val="00A66D42"/>
    <w:rsid w:val="00A709B0"/>
    <w:rsid w:val="00A7459B"/>
    <w:rsid w:val="00A74948"/>
    <w:rsid w:val="00A8294B"/>
    <w:rsid w:val="00A84840"/>
    <w:rsid w:val="00A84FA7"/>
    <w:rsid w:val="00A90A62"/>
    <w:rsid w:val="00A928F0"/>
    <w:rsid w:val="00A979C8"/>
    <w:rsid w:val="00AA6B5E"/>
    <w:rsid w:val="00AA7DE0"/>
    <w:rsid w:val="00AB21AB"/>
    <w:rsid w:val="00AB7843"/>
    <w:rsid w:val="00AC1CE2"/>
    <w:rsid w:val="00AC540E"/>
    <w:rsid w:val="00AC774F"/>
    <w:rsid w:val="00AD6119"/>
    <w:rsid w:val="00AE02FA"/>
    <w:rsid w:val="00AE0631"/>
    <w:rsid w:val="00AE2774"/>
    <w:rsid w:val="00AE4709"/>
    <w:rsid w:val="00AE5C2F"/>
    <w:rsid w:val="00AE6758"/>
    <w:rsid w:val="00AF4173"/>
    <w:rsid w:val="00AF544F"/>
    <w:rsid w:val="00B04E76"/>
    <w:rsid w:val="00B11943"/>
    <w:rsid w:val="00B15FD7"/>
    <w:rsid w:val="00B25C97"/>
    <w:rsid w:val="00B320DA"/>
    <w:rsid w:val="00B402BD"/>
    <w:rsid w:val="00B405AB"/>
    <w:rsid w:val="00B443CE"/>
    <w:rsid w:val="00B45BC0"/>
    <w:rsid w:val="00B525ED"/>
    <w:rsid w:val="00B53C4E"/>
    <w:rsid w:val="00B57346"/>
    <w:rsid w:val="00B62BD3"/>
    <w:rsid w:val="00B64A46"/>
    <w:rsid w:val="00B675EB"/>
    <w:rsid w:val="00B85C90"/>
    <w:rsid w:val="00B9607A"/>
    <w:rsid w:val="00B9732F"/>
    <w:rsid w:val="00BB1784"/>
    <w:rsid w:val="00BD3772"/>
    <w:rsid w:val="00BE1A5F"/>
    <w:rsid w:val="00BE37D8"/>
    <w:rsid w:val="00BE4A86"/>
    <w:rsid w:val="00BE7273"/>
    <w:rsid w:val="00BE7B44"/>
    <w:rsid w:val="00BF2727"/>
    <w:rsid w:val="00C001F9"/>
    <w:rsid w:val="00C045DC"/>
    <w:rsid w:val="00C05C44"/>
    <w:rsid w:val="00C12988"/>
    <w:rsid w:val="00C17EB1"/>
    <w:rsid w:val="00C2071E"/>
    <w:rsid w:val="00C20993"/>
    <w:rsid w:val="00C2125F"/>
    <w:rsid w:val="00C22E75"/>
    <w:rsid w:val="00C24AA2"/>
    <w:rsid w:val="00C25BCC"/>
    <w:rsid w:val="00C260E3"/>
    <w:rsid w:val="00C26C54"/>
    <w:rsid w:val="00C32F8D"/>
    <w:rsid w:val="00C34218"/>
    <w:rsid w:val="00C35F38"/>
    <w:rsid w:val="00C3601F"/>
    <w:rsid w:val="00C36502"/>
    <w:rsid w:val="00C37F46"/>
    <w:rsid w:val="00C42ABC"/>
    <w:rsid w:val="00C4419B"/>
    <w:rsid w:val="00C44ECF"/>
    <w:rsid w:val="00C55740"/>
    <w:rsid w:val="00C61660"/>
    <w:rsid w:val="00C62FB6"/>
    <w:rsid w:val="00C754F5"/>
    <w:rsid w:val="00C80B22"/>
    <w:rsid w:val="00C81770"/>
    <w:rsid w:val="00C84C82"/>
    <w:rsid w:val="00C9095F"/>
    <w:rsid w:val="00CA15B9"/>
    <w:rsid w:val="00CA1E59"/>
    <w:rsid w:val="00CA2185"/>
    <w:rsid w:val="00CA524A"/>
    <w:rsid w:val="00CB2680"/>
    <w:rsid w:val="00CB3A4A"/>
    <w:rsid w:val="00CB6A9D"/>
    <w:rsid w:val="00CC26B1"/>
    <w:rsid w:val="00CC490D"/>
    <w:rsid w:val="00CC6326"/>
    <w:rsid w:val="00CD16D8"/>
    <w:rsid w:val="00CE056E"/>
    <w:rsid w:val="00CE0D64"/>
    <w:rsid w:val="00CE4C66"/>
    <w:rsid w:val="00CF4AB6"/>
    <w:rsid w:val="00D00844"/>
    <w:rsid w:val="00D05C1C"/>
    <w:rsid w:val="00D05F79"/>
    <w:rsid w:val="00D062A5"/>
    <w:rsid w:val="00D073F1"/>
    <w:rsid w:val="00D140AB"/>
    <w:rsid w:val="00D17DDD"/>
    <w:rsid w:val="00D222F2"/>
    <w:rsid w:val="00D23122"/>
    <w:rsid w:val="00D2441A"/>
    <w:rsid w:val="00D25D34"/>
    <w:rsid w:val="00D301C8"/>
    <w:rsid w:val="00D32A8C"/>
    <w:rsid w:val="00D331E2"/>
    <w:rsid w:val="00D347FE"/>
    <w:rsid w:val="00D37D40"/>
    <w:rsid w:val="00D467E6"/>
    <w:rsid w:val="00D518B4"/>
    <w:rsid w:val="00D56CD2"/>
    <w:rsid w:val="00D57919"/>
    <w:rsid w:val="00D65933"/>
    <w:rsid w:val="00D66B07"/>
    <w:rsid w:val="00D67389"/>
    <w:rsid w:val="00D71560"/>
    <w:rsid w:val="00D73CC3"/>
    <w:rsid w:val="00D740CD"/>
    <w:rsid w:val="00D82838"/>
    <w:rsid w:val="00D84085"/>
    <w:rsid w:val="00D86AF5"/>
    <w:rsid w:val="00D927B5"/>
    <w:rsid w:val="00D97587"/>
    <w:rsid w:val="00DA423C"/>
    <w:rsid w:val="00DC37DC"/>
    <w:rsid w:val="00DC7359"/>
    <w:rsid w:val="00DD070C"/>
    <w:rsid w:val="00DD35B8"/>
    <w:rsid w:val="00DD624A"/>
    <w:rsid w:val="00DE1561"/>
    <w:rsid w:val="00DE2A87"/>
    <w:rsid w:val="00DE4504"/>
    <w:rsid w:val="00DE67DA"/>
    <w:rsid w:val="00DE76DB"/>
    <w:rsid w:val="00DF3470"/>
    <w:rsid w:val="00DF35CD"/>
    <w:rsid w:val="00E020A4"/>
    <w:rsid w:val="00E0608F"/>
    <w:rsid w:val="00E12D6E"/>
    <w:rsid w:val="00E12EC3"/>
    <w:rsid w:val="00E14399"/>
    <w:rsid w:val="00E15813"/>
    <w:rsid w:val="00E16293"/>
    <w:rsid w:val="00E17BEB"/>
    <w:rsid w:val="00E24D98"/>
    <w:rsid w:val="00E2743B"/>
    <w:rsid w:val="00E32828"/>
    <w:rsid w:val="00E36CFB"/>
    <w:rsid w:val="00E37422"/>
    <w:rsid w:val="00E41A13"/>
    <w:rsid w:val="00E42749"/>
    <w:rsid w:val="00E51B39"/>
    <w:rsid w:val="00E53DC3"/>
    <w:rsid w:val="00E55C87"/>
    <w:rsid w:val="00E570A3"/>
    <w:rsid w:val="00E5759B"/>
    <w:rsid w:val="00E657F7"/>
    <w:rsid w:val="00E718B0"/>
    <w:rsid w:val="00E71B36"/>
    <w:rsid w:val="00E73831"/>
    <w:rsid w:val="00E86269"/>
    <w:rsid w:val="00E87A28"/>
    <w:rsid w:val="00E90543"/>
    <w:rsid w:val="00E92DD1"/>
    <w:rsid w:val="00E95A83"/>
    <w:rsid w:val="00E96A51"/>
    <w:rsid w:val="00EA5627"/>
    <w:rsid w:val="00EA621B"/>
    <w:rsid w:val="00EA6D3B"/>
    <w:rsid w:val="00EB1824"/>
    <w:rsid w:val="00EB1D3E"/>
    <w:rsid w:val="00EB22A0"/>
    <w:rsid w:val="00EC3159"/>
    <w:rsid w:val="00EC37F6"/>
    <w:rsid w:val="00ED21F5"/>
    <w:rsid w:val="00ED37DB"/>
    <w:rsid w:val="00ED4F3D"/>
    <w:rsid w:val="00ED74FF"/>
    <w:rsid w:val="00EE581C"/>
    <w:rsid w:val="00EE653F"/>
    <w:rsid w:val="00EE7CA2"/>
    <w:rsid w:val="00EF3A27"/>
    <w:rsid w:val="00EF4A90"/>
    <w:rsid w:val="00F065A5"/>
    <w:rsid w:val="00F16C87"/>
    <w:rsid w:val="00F17321"/>
    <w:rsid w:val="00F20C7A"/>
    <w:rsid w:val="00F22CB5"/>
    <w:rsid w:val="00F24392"/>
    <w:rsid w:val="00F27864"/>
    <w:rsid w:val="00F30A94"/>
    <w:rsid w:val="00F3118A"/>
    <w:rsid w:val="00F3160D"/>
    <w:rsid w:val="00F347A0"/>
    <w:rsid w:val="00F36A12"/>
    <w:rsid w:val="00F37D0C"/>
    <w:rsid w:val="00F46803"/>
    <w:rsid w:val="00F6488F"/>
    <w:rsid w:val="00F66097"/>
    <w:rsid w:val="00F66454"/>
    <w:rsid w:val="00F675F6"/>
    <w:rsid w:val="00F67FAB"/>
    <w:rsid w:val="00F83139"/>
    <w:rsid w:val="00F90074"/>
    <w:rsid w:val="00F9480A"/>
    <w:rsid w:val="00F94A9D"/>
    <w:rsid w:val="00F95774"/>
    <w:rsid w:val="00F95E9C"/>
    <w:rsid w:val="00F96655"/>
    <w:rsid w:val="00F97504"/>
    <w:rsid w:val="00F97DAA"/>
    <w:rsid w:val="00FA4A84"/>
    <w:rsid w:val="00FB1178"/>
    <w:rsid w:val="00FB7DB7"/>
    <w:rsid w:val="00FC1301"/>
    <w:rsid w:val="00FC52B3"/>
    <w:rsid w:val="00FD2E37"/>
    <w:rsid w:val="00FE4EC9"/>
    <w:rsid w:val="00FF1F0D"/>
    <w:rsid w:val="00FF35C3"/>
    <w:rsid w:val="00FF4EDC"/>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 w:type="paragraph" w:customStyle="1" w:styleId="Links">
    <w:name w:val="Links"/>
    <w:basedOn w:val="Normal"/>
    <w:link w:val="LinksChar"/>
    <w:qFormat/>
    <w:rsid w:val="00DA423C"/>
    <w:pPr>
      <w:numPr>
        <w:numId w:val="40"/>
      </w:numPr>
      <w:spacing w:before="240"/>
      <w:jc w:val="both"/>
    </w:pPr>
    <w:rPr>
      <w:i/>
      <w:color w:val="0000FF"/>
      <w:u w:val="single"/>
    </w:rPr>
  </w:style>
  <w:style w:type="character" w:customStyle="1" w:styleId="LinksChar">
    <w:name w:val="Links Char"/>
    <w:basedOn w:val="ListParagraphChar"/>
    <w:link w:val="Links"/>
    <w:rsid w:val="00DA423C"/>
    <w:rPr>
      <w:i/>
      <w:color w:val="0000FF"/>
      <w:sz w:val="24"/>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848907221">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10CFB-1C1B-479A-A3FF-5FC0C57F7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25a5aa76-4b22-43c3-9bb9-6f2fb36d90b5"/>
    <ds:schemaRef ds:uri="http://purl.org/dc/elements/1.1/"/>
    <ds:schemaRef ds:uri="94ecd273-0abb-44cd-abc1-ea712a9f597c"/>
    <ds:schemaRef ds:uri="http://www.w3.org/XML/1998/namespace"/>
    <ds:schemaRef ds:uri="http://purl.org/dc/dcmityp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3E77719D-9C1B-461C-98C7-09676E792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416</TotalTime>
  <Pages>11</Pages>
  <Words>3761</Words>
  <Characters>22991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240</cp:revision>
  <cp:lastPrinted>2014-03-17T16:31:00Z</cp:lastPrinted>
  <dcterms:created xsi:type="dcterms:W3CDTF">2021-12-01T14:40:00Z</dcterms:created>
  <dcterms:modified xsi:type="dcterms:W3CDTF">2022-04-12T12:32:00Z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